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0B280DD" w14:textId="77777777" w:rsidTr="00D74AE1">
        <w:trPr>
          <w:trHeight w:hRule="exact" w:val="2948"/>
        </w:trPr>
        <w:tc>
          <w:tcPr>
            <w:tcW w:w="11185" w:type="dxa"/>
            <w:vAlign w:val="center"/>
          </w:tcPr>
          <w:p w14:paraId="5008124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B069246" w14:textId="77777777" w:rsidR="008972C3" w:rsidRDefault="008972C3" w:rsidP="003274DB"/>
    <w:p w14:paraId="0626682A" w14:textId="77777777" w:rsidR="00D74AE1" w:rsidRDefault="00D74AE1" w:rsidP="003274DB"/>
    <w:p w14:paraId="0A76D9D8" w14:textId="6362B040" w:rsidR="0093492E" w:rsidRDefault="00432CFC" w:rsidP="0026038D">
      <w:pPr>
        <w:pStyle w:val="Documentnumber"/>
      </w:pPr>
      <w:r>
        <w:t>G</w:t>
      </w:r>
      <w:r w:rsidRPr="00FC05E7">
        <w:rPr>
          <w:highlight w:val="yellow"/>
        </w:rPr>
        <w:t>nnnn</w:t>
      </w:r>
    </w:p>
    <w:p w14:paraId="0C8FEAFE" w14:textId="77777777" w:rsidR="0026038D" w:rsidRDefault="0026038D" w:rsidP="003274DB"/>
    <w:p w14:paraId="0836DC9B" w14:textId="0E4FEC52" w:rsidR="00776004" w:rsidRPr="00ED4450" w:rsidRDefault="00432CFC" w:rsidP="006218E8">
      <w:pPr>
        <w:pStyle w:val="Documentname"/>
      </w:pPr>
      <w:r>
        <w:rPr>
          <w:bCs/>
        </w:rPr>
        <w:t xml:space="preserve">VTS in </w:t>
      </w:r>
      <w:r w:rsidR="00AA24EC">
        <w:rPr>
          <w:bCs/>
        </w:rPr>
        <w:t>I</w:t>
      </w:r>
      <w:r w:rsidR="00E0664E">
        <w:rPr>
          <w:bCs/>
        </w:rPr>
        <w:t>nland</w:t>
      </w:r>
      <w:r w:rsidR="00AA24EC">
        <w:rPr>
          <w:bCs/>
        </w:rPr>
        <w:t xml:space="preserve"> </w:t>
      </w:r>
      <w:r w:rsidR="00E0664E">
        <w:rPr>
          <w:bCs/>
        </w:rPr>
        <w:t>W</w:t>
      </w:r>
      <w:r>
        <w:rPr>
          <w:bCs/>
        </w:rPr>
        <w:t>aters</w:t>
      </w:r>
    </w:p>
    <w:p w14:paraId="3BB9E0FA" w14:textId="77777777" w:rsidR="00CF49CC" w:rsidRDefault="00CF49CC" w:rsidP="00D74AE1"/>
    <w:p w14:paraId="64F8B946" w14:textId="77777777" w:rsidR="004E0BBB" w:rsidRDefault="004E0BBB" w:rsidP="00D74AE1"/>
    <w:p w14:paraId="34E8A632" w14:textId="77777777" w:rsidR="004E0BBB" w:rsidRDefault="004E0BBB" w:rsidP="00D74AE1"/>
    <w:p w14:paraId="5C3C97FD" w14:textId="77777777" w:rsidR="004E0BBB" w:rsidRDefault="004E0BBB" w:rsidP="00D74AE1"/>
    <w:p w14:paraId="1B9FBE39" w14:textId="77777777" w:rsidR="004E0BBB" w:rsidRDefault="004E0BBB" w:rsidP="00D74AE1"/>
    <w:p w14:paraId="5A51471B" w14:textId="77777777" w:rsidR="004E0BBB" w:rsidRDefault="004E0BBB" w:rsidP="00D74AE1"/>
    <w:p w14:paraId="7B21ABB3" w14:textId="77777777" w:rsidR="004E0BBB" w:rsidRDefault="004E0BBB" w:rsidP="00D74AE1"/>
    <w:p w14:paraId="55C4EA83" w14:textId="77777777" w:rsidR="004E0BBB" w:rsidRDefault="004E0BBB" w:rsidP="00D74AE1"/>
    <w:p w14:paraId="7E65806C" w14:textId="77777777" w:rsidR="004E0BBB" w:rsidRDefault="004E0BBB" w:rsidP="00D74AE1"/>
    <w:p w14:paraId="16FCB176" w14:textId="77777777" w:rsidR="004E0BBB" w:rsidRDefault="004E0BBB" w:rsidP="00D74AE1"/>
    <w:p w14:paraId="7730CA04" w14:textId="77777777" w:rsidR="004E0BBB" w:rsidRDefault="004E0BBB" w:rsidP="00D74AE1"/>
    <w:p w14:paraId="25C2E69A" w14:textId="77777777" w:rsidR="004E0BBB" w:rsidRDefault="004E0BBB" w:rsidP="00D74AE1"/>
    <w:p w14:paraId="41157232" w14:textId="77777777" w:rsidR="004E0BBB" w:rsidRDefault="004E0BBB" w:rsidP="00D74AE1"/>
    <w:p w14:paraId="6ECAB03E" w14:textId="77777777" w:rsidR="004E0BBB" w:rsidRDefault="004E0BBB" w:rsidP="00D74AE1"/>
    <w:p w14:paraId="70D830AF" w14:textId="77777777" w:rsidR="004E0BBB" w:rsidRDefault="004E0BBB" w:rsidP="00D74AE1"/>
    <w:p w14:paraId="30D094A6" w14:textId="77777777" w:rsidR="004E0BBB" w:rsidRDefault="004E0BBB" w:rsidP="00D74AE1"/>
    <w:p w14:paraId="4CE36D82" w14:textId="77777777" w:rsidR="004E0BBB" w:rsidRDefault="004E0BBB" w:rsidP="00D74AE1"/>
    <w:p w14:paraId="4BECFFD3" w14:textId="77777777" w:rsidR="00734BC6" w:rsidRDefault="00734BC6" w:rsidP="00D74AE1"/>
    <w:p w14:paraId="5E1F1532" w14:textId="77777777" w:rsidR="004E0BBB" w:rsidRDefault="004E0BBB" w:rsidP="00D74AE1"/>
    <w:p w14:paraId="697D0D4E" w14:textId="77777777" w:rsidR="004E0BBB" w:rsidRDefault="004E0BBB" w:rsidP="00D74AE1"/>
    <w:p w14:paraId="7D7469FC" w14:textId="77777777" w:rsidR="004E0BBB" w:rsidRDefault="004E0BBB" w:rsidP="00D74AE1"/>
    <w:p w14:paraId="7612E407" w14:textId="0ABD1953" w:rsidR="004E0BBB" w:rsidRDefault="004E0BBB" w:rsidP="00D74AE1"/>
    <w:p w14:paraId="567D8290" w14:textId="77777777" w:rsidR="00432CFC" w:rsidRDefault="00432CFC" w:rsidP="00D74AE1"/>
    <w:p w14:paraId="346C47ED" w14:textId="77777777" w:rsidR="004E0BBB" w:rsidRDefault="004E0BBB" w:rsidP="004E0BBB">
      <w:pPr>
        <w:pStyle w:val="Editionnumber"/>
      </w:pPr>
      <w:r>
        <w:t>Edition 1.0</w:t>
      </w:r>
    </w:p>
    <w:p w14:paraId="39103081" w14:textId="378D25E7" w:rsidR="004E0BBB" w:rsidRDefault="00600C2B" w:rsidP="004E0BBB">
      <w:pPr>
        <w:pStyle w:val="Documentdate"/>
      </w:pPr>
      <w:r>
        <w:t>Document date</w:t>
      </w:r>
      <w:r w:rsidR="002203C2">
        <w:t xml:space="preserve">: </w:t>
      </w:r>
      <w:proofErr w:type="spellStart"/>
      <w:r w:rsidR="002203C2" w:rsidRPr="002203C2">
        <w:rPr>
          <w:highlight w:val="yellow"/>
        </w:rPr>
        <w:t>Xxx</w:t>
      </w:r>
      <w:proofErr w:type="spellEnd"/>
      <w:r w:rsidR="002203C2" w:rsidRPr="002203C2">
        <w:rPr>
          <w:highlight w:val="yellow"/>
        </w:rPr>
        <w:t xml:space="preserve"> 202x</w:t>
      </w:r>
    </w:p>
    <w:p w14:paraId="0BEAB388" w14:textId="77777777" w:rsidR="00432CFC" w:rsidRDefault="00432CFC" w:rsidP="00D74AE1"/>
    <w:p w14:paraId="3D21A3CC" w14:textId="1AD92D85" w:rsidR="00432CFC" w:rsidRPr="008521FE" w:rsidRDefault="00432CFC" w:rsidP="00432CFC">
      <w:pPr>
        <w:rPr>
          <w:lang w:val="sv-SE"/>
        </w:rPr>
        <w:sectPr w:rsidR="00432CFC" w:rsidRPr="008521FE"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rsidRPr="00432CFC">
        <w:rPr>
          <w:rFonts w:ascii="Calibri" w:hAnsi="Calibri" w:cs="Calibri"/>
          <w:color w:val="000000"/>
          <w:sz w:val="24"/>
          <w:szCs w:val="24"/>
        </w:rPr>
        <w:t xml:space="preserve"> </w:t>
      </w:r>
      <w:r w:rsidRPr="008521FE">
        <w:rPr>
          <w:rFonts w:ascii="Calibri" w:hAnsi="Calibri" w:cs="Calibri"/>
          <w:b/>
          <w:bCs/>
          <w:color w:val="004F71" w:themeColor="accent2" w:themeShade="80"/>
          <w:sz w:val="28"/>
          <w:szCs w:val="28"/>
          <w:lang w:val="sv-SE"/>
        </w:rPr>
        <w:t>urn:mrn:iala:pub:gnnnn</w:t>
      </w:r>
    </w:p>
    <w:p w14:paraId="4E95A84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389D748" w14:textId="77777777" w:rsidTr="005E4659">
        <w:tc>
          <w:tcPr>
            <w:tcW w:w="1908" w:type="dxa"/>
          </w:tcPr>
          <w:p w14:paraId="5E652CC4" w14:textId="77777777" w:rsidR="00914E26" w:rsidRPr="00460028" w:rsidRDefault="00914E26" w:rsidP="00414698">
            <w:pPr>
              <w:pStyle w:val="Tableheading"/>
            </w:pPr>
            <w:r w:rsidRPr="00460028">
              <w:t>Date</w:t>
            </w:r>
          </w:p>
        </w:tc>
        <w:tc>
          <w:tcPr>
            <w:tcW w:w="3576" w:type="dxa"/>
          </w:tcPr>
          <w:p w14:paraId="6A7342E7" w14:textId="77777777" w:rsidR="00914E26" w:rsidRPr="00460028" w:rsidRDefault="00914E26" w:rsidP="00414698">
            <w:pPr>
              <w:pStyle w:val="Tableheading"/>
            </w:pPr>
            <w:r w:rsidRPr="00460028">
              <w:t>Page / Section Revised</w:t>
            </w:r>
          </w:p>
        </w:tc>
        <w:tc>
          <w:tcPr>
            <w:tcW w:w="5001" w:type="dxa"/>
          </w:tcPr>
          <w:p w14:paraId="62DA80BE" w14:textId="77777777" w:rsidR="00914E26" w:rsidRPr="00460028" w:rsidRDefault="00914E26" w:rsidP="00414698">
            <w:pPr>
              <w:pStyle w:val="Tableheading"/>
            </w:pPr>
            <w:r w:rsidRPr="00460028">
              <w:t>Requirement for Revision</w:t>
            </w:r>
          </w:p>
        </w:tc>
      </w:tr>
      <w:tr w:rsidR="005E4659" w:rsidRPr="00460028" w14:paraId="5F286CC9" w14:textId="77777777" w:rsidTr="005E4659">
        <w:trPr>
          <w:trHeight w:val="851"/>
        </w:trPr>
        <w:tc>
          <w:tcPr>
            <w:tcW w:w="1908" w:type="dxa"/>
            <w:vAlign w:val="center"/>
          </w:tcPr>
          <w:p w14:paraId="0A14D255" w14:textId="14DB1D2B" w:rsidR="00914E26" w:rsidRPr="00C27E08" w:rsidRDefault="0017651D" w:rsidP="00914E26">
            <w:pPr>
              <w:pStyle w:val="Tabletext"/>
            </w:pPr>
            <w:proofErr w:type="spellStart"/>
            <w:r w:rsidRPr="0017651D">
              <w:rPr>
                <w:highlight w:val="yellow"/>
              </w:rPr>
              <w:t>Xx</w:t>
            </w:r>
            <w:proofErr w:type="spellEnd"/>
            <w:r w:rsidRPr="0017651D">
              <w:rPr>
                <w:highlight w:val="yellow"/>
              </w:rPr>
              <w:t xml:space="preserve"> xxx</w:t>
            </w:r>
            <w:r>
              <w:t xml:space="preserve"> 202</w:t>
            </w:r>
            <w:r w:rsidRPr="0017651D">
              <w:rPr>
                <w:highlight w:val="yellow"/>
              </w:rPr>
              <w:t>x</w:t>
            </w:r>
          </w:p>
        </w:tc>
        <w:tc>
          <w:tcPr>
            <w:tcW w:w="3576" w:type="dxa"/>
            <w:vAlign w:val="center"/>
          </w:tcPr>
          <w:p w14:paraId="5BD5AD04" w14:textId="76DCDE18" w:rsidR="00914E26" w:rsidRPr="00C27E08" w:rsidRDefault="0017651D" w:rsidP="00914E26">
            <w:pPr>
              <w:pStyle w:val="Tabletext"/>
            </w:pPr>
            <w:r>
              <w:t>New Document</w:t>
            </w:r>
          </w:p>
        </w:tc>
        <w:tc>
          <w:tcPr>
            <w:tcW w:w="5001" w:type="dxa"/>
            <w:vAlign w:val="center"/>
          </w:tcPr>
          <w:p w14:paraId="2F5B5DC0" w14:textId="00527BDC" w:rsidR="00914E26" w:rsidRPr="00460028" w:rsidRDefault="0017651D" w:rsidP="00914E26">
            <w:pPr>
              <w:pStyle w:val="Tabletext"/>
            </w:pPr>
            <w:r>
              <w:t>Replacement of previous IALA Recommendation V-120</w:t>
            </w:r>
          </w:p>
        </w:tc>
      </w:tr>
      <w:tr w:rsidR="005E4659" w:rsidRPr="00460028" w14:paraId="0BF58FA4" w14:textId="77777777" w:rsidTr="005E4659">
        <w:trPr>
          <w:trHeight w:val="851"/>
        </w:trPr>
        <w:tc>
          <w:tcPr>
            <w:tcW w:w="1908" w:type="dxa"/>
            <w:vAlign w:val="center"/>
          </w:tcPr>
          <w:p w14:paraId="2CE23349" w14:textId="77777777" w:rsidR="00914E26" w:rsidRPr="00460028" w:rsidRDefault="00914E26" w:rsidP="00914E26">
            <w:pPr>
              <w:pStyle w:val="Tabletext"/>
            </w:pPr>
          </w:p>
        </w:tc>
        <w:tc>
          <w:tcPr>
            <w:tcW w:w="3576" w:type="dxa"/>
            <w:vAlign w:val="center"/>
          </w:tcPr>
          <w:p w14:paraId="7CD6504E" w14:textId="77777777" w:rsidR="00914E26" w:rsidRPr="00460028" w:rsidRDefault="00914E26" w:rsidP="00914E26">
            <w:pPr>
              <w:pStyle w:val="Tabletext"/>
            </w:pPr>
          </w:p>
        </w:tc>
        <w:tc>
          <w:tcPr>
            <w:tcW w:w="5001" w:type="dxa"/>
            <w:vAlign w:val="center"/>
          </w:tcPr>
          <w:p w14:paraId="44D3C9E8" w14:textId="77777777" w:rsidR="00914E26" w:rsidRPr="00460028" w:rsidRDefault="00914E26" w:rsidP="00914E26">
            <w:pPr>
              <w:pStyle w:val="Tabletext"/>
            </w:pPr>
          </w:p>
        </w:tc>
      </w:tr>
      <w:tr w:rsidR="005E4659" w:rsidRPr="00460028" w14:paraId="58853811" w14:textId="77777777" w:rsidTr="005E4659">
        <w:trPr>
          <w:trHeight w:val="851"/>
        </w:trPr>
        <w:tc>
          <w:tcPr>
            <w:tcW w:w="1908" w:type="dxa"/>
            <w:vAlign w:val="center"/>
          </w:tcPr>
          <w:p w14:paraId="66944F8E" w14:textId="77777777" w:rsidR="00914E26" w:rsidRPr="00460028" w:rsidRDefault="00914E26" w:rsidP="00914E26">
            <w:pPr>
              <w:pStyle w:val="Tabletext"/>
            </w:pPr>
          </w:p>
        </w:tc>
        <w:tc>
          <w:tcPr>
            <w:tcW w:w="3576" w:type="dxa"/>
            <w:vAlign w:val="center"/>
          </w:tcPr>
          <w:p w14:paraId="62BCF7A4" w14:textId="77777777" w:rsidR="00914E26" w:rsidRPr="00460028" w:rsidRDefault="00914E26" w:rsidP="00914E26">
            <w:pPr>
              <w:pStyle w:val="Tabletext"/>
            </w:pPr>
          </w:p>
        </w:tc>
        <w:tc>
          <w:tcPr>
            <w:tcW w:w="5001" w:type="dxa"/>
            <w:vAlign w:val="center"/>
          </w:tcPr>
          <w:p w14:paraId="06752E7D" w14:textId="77777777" w:rsidR="00914E26" w:rsidRPr="00460028" w:rsidRDefault="00914E26" w:rsidP="00914E26">
            <w:pPr>
              <w:pStyle w:val="Tabletext"/>
            </w:pPr>
          </w:p>
        </w:tc>
      </w:tr>
      <w:tr w:rsidR="005E4659" w:rsidRPr="00460028" w14:paraId="6D961F7C" w14:textId="77777777" w:rsidTr="005E4659">
        <w:trPr>
          <w:trHeight w:val="851"/>
        </w:trPr>
        <w:tc>
          <w:tcPr>
            <w:tcW w:w="1908" w:type="dxa"/>
            <w:vAlign w:val="center"/>
          </w:tcPr>
          <w:p w14:paraId="09C4C908" w14:textId="77777777" w:rsidR="00914E26" w:rsidRPr="00460028" w:rsidRDefault="00914E26" w:rsidP="00914E26">
            <w:pPr>
              <w:pStyle w:val="Tabletext"/>
            </w:pPr>
          </w:p>
        </w:tc>
        <w:tc>
          <w:tcPr>
            <w:tcW w:w="3576" w:type="dxa"/>
            <w:vAlign w:val="center"/>
          </w:tcPr>
          <w:p w14:paraId="5D60FE1D" w14:textId="77777777" w:rsidR="00914E26" w:rsidRPr="00460028" w:rsidRDefault="00914E26" w:rsidP="00914E26">
            <w:pPr>
              <w:pStyle w:val="Tabletext"/>
            </w:pPr>
          </w:p>
        </w:tc>
        <w:tc>
          <w:tcPr>
            <w:tcW w:w="5001" w:type="dxa"/>
            <w:vAlign w:val="center"/>
          </w:tcPr>
          <w:p w14:paraId="6D017FF1" w14:textId="77777777" w:rsidR="00914E26" w:rsidRPr="00460028" w:rsidRDefault="00914E26" w:rsidP="00914E26">
            <w:pPr>
              <w:pStyle w:val="Tabletext"/>
            </w:pPr>
          </w:p>
        </w:tc>
      </w:tr>
      <w:tr w:rsidR="005E4659" w:rsidRPr="00460028" w14:paraId="0F4A0587" w14:textId="77777777" w:rsidTr="005E4659">
        <w:trPr>
          <w:trHeight w:val="851"/>
        </w:trPr>
        <w:tc>
          <w:tcPr>
            <w:tcW w:w="1908" w:type="dxa"/>
            <w:vAlign w:val="center"/>
          </w:tcPr>
          <w:p w14:paraId="3342B748" w14:textId="77777777" w:rsidR="00914E26" w:rsidRPr="00460028" w:rsidRDefault="00914E26" w:rsidP="00914E26">
            <w:pPr>
              <w:pStyle w:val="Tabletext"/>
            </w:pPr>
          </w:p>
        </w:tc>
        <w:tc>
          <w:tcPr>
            <w:tcW w:w="3576" w:type="dxa"/>
            <w:vAlign w:val="center"/>
          </w:tcPr>
          <w:p w14:paraId="217E19E7" w14:textId="77777777" w:rsidR="00914E26" w:rsidRPr="00460028" w:rsidRDefault="00914E26" w:rsidP="00914E26">
            <w:pPr>
              <w:pStyle w:val="Tabletext"/>
            </w:pPr>
          </w:p>
        </w:tc>
        <w:tc>
          <w:tcPr>
            <w:tcW w:w="5001" w:type="dxa"/>
            <w:vAlign w:val="center"/>
          </w:tcPr>
          <w:p w14:paraId="7DB47719" w14:textId="77777777" w:rsidR="00914E26" w:rsidRPr="00460028" w:rsidRDefault="00914E26" w:rsidP="00914E26">
            <w:pPr>
              <w:pStyle w:val="Tabletext"/>
            </w:pPr>
          </w:p>
        </w:tc>
      </w:tr>
      <w:tr w:rsidR="005E4659" w:rsidRPr="00460028" w14:paraId="0A9784DA" w14:textId="77777777" w:rsidTr="005E4659">
        <w:trPr>
          <w:trHeight w:val="851"/>
        </w:trPr>
        <w:tc>
          <w:tcPr>
            <w:tcW w:w="1908" w:type="dxa"/>
            <w:vAlign w:val="center"/>
          </w:tcPr>
          <w:p w14:paraId="25C2C0DF" w14:textId="77777777" w:rsidR="00914E26" w:rsidRPr="00460028" w:rsidRDefault="00914E26" w:rsidP="00914E26">
            <w:pPr>
              <w:pStyle w:val="Tabletext"/>
            </w:pPr>
          </w:p>
        </w:tc>
        <w:tc>
          <w:tcPr>
            <w:tcW w:w="3576" w:type="dxa"/>
            <w:vAlign w:val="center"/>
          </w:tcPr>
          <w:p w14:paraId="3B6DE0A9" w14:textId="77777777" w:rsidR="00914E26" w:rsidRPr="00460028" w:rsidRDefault="00914E26" w:rsidP="00914E26">
            <w:pPr>
              <w:pStyle w:val="Tabletext"/>
            </w:pPr>
          </w:p>
        </w:tc>
        <w:tc>
          <w:tcPr>
            <w:tcW w:w="5001" w:type="dxa"/>
            <w:vAlign w:val="center"/>
          </w:tcPr>
          <w:p w14:paraId="01508F56" w14:textId="77777777" w:rsidR="00914E26" w:rsidRPr="00460028" w:rsidRDefault="00914E26" w:rsidP="00914E26">
            <w:pPr>
              <w:pStyle w:val="Tabletext"/>
            </w:pPr>
          </w:p>
        </w:tc>
      </w:tr>
      <w:tr w:rsidR="005E4659" w:rsidRPr="00460028" w14:paraId="01D80517" w14:textId="77777777" w:rsidTr="005E4659">
        <w:trPr>
          <w:trHeight w:val="851"/>
        </w:trPr>
        <w:tc>
          <w:tcPr>
            <w:tcW w:w="1908" w:type="dxa"/>
            <w:vAlign w:val="center"/>
          </w:tcPr>
          <w:p w14:paraId="71D051EC" w14:textId="77777777" w:rsidR="00914E26" w:rsidRPr="00460028" w:rsidRDefault="00914E26" w:rsidP="00914E26">
            <w:pPr>
              <w:pStyle w:val="Tabletext"/>
            </w:pPr>
          </w:p>
        </w:tc>
        <w:tc>
          <w:tcPr>
            <w:tcW w:w="3576" w:type="dxa"/>
            <w:vAlign w:val="center"/>
          </w:tcPr>
          <w:p w14:paraId="5FE3AEF3" w14:textId="77777777" w:rsidR="00914E26" w:rsidRPr="00460028" w:rsidRDefault="00914E26" w:rsidP="00914E26">
            <w:pPr>
              <w:pStyle w:val="Tabletext"/>
            </w:pPr>
          </w:p>
        </w:tc>
        <w:tc>
          <w:tcPr>
            <w:tcW w:w="5001" w:type="dxa"/>
            <w:vAlign w:val="center"/>
          </w:tcPr>
          <w:p w14:paraId="3CBB8B33" w14:textId="77777777" w:rsidR="00914E26" w:rsidRPr="00460028" w:rsidRDefault="00914E26" w:rsidP="00914E26">
            <w:pPr>
              <w:pStyle w:val="Tabletext"/>
            </w:pPr>
          </w:p>
        </w:tc>
      </w:tr>
    </w:tbl>
    <w:p w14:paraId="5747E380" w14:textId="77777777" w:rsidR="00914E26" w:rsidRDefault="00914E26" w:rsidP="00D74AE1"/>
    <w:p w14:paraId="7BEF7C6A"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EFD4711" w14:textId="48AE6920" w:rsidR="00D22A93"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22A93">
        <w:t>1</w:t>
      </w:r>
      <w:r w:rsidR="00D22A93">
        <w:rPr>
          <w:rFonts w:eastAsiaTheme="minorEastAsia"/>
          <w:b w:val="0"/>
          <w:color w:val="auto"/>
          <w:lang w:eastAsia="en-GB"/>
        </w:rPr>
        <w:tab/>
      </w:r>
      <w:r w:rsidR="00D22A93">
        <w:t>INTRODUCTION</w:t>
      </w:r>
      <w:r w:rsidR="00D22A93">
        <w:tab/>
      </w:r>
      <w:r w:rsidR="00D22A93">
        <w:fldChar w:fldCharType="begin"/>
      </w:r>
      <w:r w:rsidR="00D22A93">
        <w:instrText xml:space="preserve"> PAGEREF _Toc76633442 \h </w:instrText>
      </w:r>
      <w:r w:rsidR="00D22A93">
        <w:fldChar w:fldCharType="separate"/>
      </w:r>
      <w:r w:rsidR="00D22A93">
        <w:t>5</w:t>
      </w:r>
      <w:r w:rsidR="00D22A93">
        <w:fldChar w:fldCharType="end"/>
      </w:r>
    </w:p>
    <w:p w14:paraId="159C1A04" w14:textId="6B550DC9" w:rsidR="00D22A93" w:rsidRDefault="00D22A93">
      <w:pPr>
        <w:pStyle w:val="TOC1"/>
        <w:rPr>
          <w:rFonts w:eastAsiaTheme="minorEastAsia"/>
          <w:b w:val="0"/>
          <w:color w:val="auto"/>
          <w:lang w:eastAsia="en-GB"/>
        </w:rPr>
      </w:pPr>
      <w:r>
        <w:t>2</w:t>
      </w:r>
      <w:r>
        <w:rPr>
          <w:rFonts w:eastAsiaTheme="minorEastAsia"/>
          <w:b w:val="0"/>
          <w:color w:val="auto"/>
          <w:lang w:eastAsia="en-GB"/>
        </w:rPr>
        <w:tab/>
      </w:r>
      <w:r>
        <w:t>PURPOSE</w:t>
      </w:r>
      <w:r>
        <w:tab/>
      </w:r>
      <w:r>
        <w:fldChar w:fldCharType="begin"/>
      </w:r>
      <w:r>
        <w:instrText xml:space="preserve"> PAGEREF _Toc76633443 \h </w:instrText>
      </w:r>
      <w:r>
        <w:fldChar w:fldCharType="separate"/>
      </w:r>
      <w:r>
        <w:t>5</w:t>
      </w:r>
      <w:r>
        <w:fldChar w:fldCharType="end"/>
      </w:r>
    </w:p>
    <w:p w14:paraId="209EBFD5" w14:textId="475019A7" w:rsidR="00D22A93" w:rsidRDefault="00D22A93">
      <w:pPr>
        <w:pStyle w:val="TOC1"/>
        <w:rPr>
          <w:rFonts w:eastAsiaTheme="minorEastAsia"/>
          <w:b w:val="0"/>
          <w:color w:val="auto"/>
          <w:lang w:eastAsia="en-GB"/>
        </w:rPr>
      </w:pPr>
      <w:r>
        <w:t>3</w:t>
      </w:r>
      <w:r>
        <w:rPr>
          <w:rFonts w:eastAsiaTheme="minorEastAsia"/>
          <w:b w:val="0"/>
          <w:color w:val="auto"/>
          <w:lang w:eastAsia="en-GB"/>
        </w:rPr>
        <w:tab/>
      </w:r>
      <w:r>
        <w:t>FEATURES OF inland VTS</w:t>
      </w:r>
      <w:r>
        <w:tab/>
      </w:r>
      <w:r>
        <w:fldChar w:fldCharType="begin"/>
      </w:r>
      <w:r>
        <w:instrText xml:space="preserve"> PAGEREF _Toc76633444 \h </w:instrText>
      </w:r>
      <w:r>
        <w:fldChar w:fldCharType="separate"/>
      </w:r>
      <w:r>
        <w:t>6</w:t>
      </w:r>
      <w:r>
        <w:fldChar w:fldCharType="end"/>
      </w:r>
    </w:p>
    <w:p w14:paraId="05320096" w14:textId="54DC8D6A" w:rsidR="00D22A93" w:rsidRDefault="00D22A93">
      <w:pPr>
        <w:pStyle w:val="TOC2"/>
        <w:rPr>
          <w:rFonts w:eastAsiaTheme="minorEastAsia"/>
          <w:color w:val="auto"/>
          <w:lang w:eastAsia="en-GB"/>
        </w:rPr>
      </w:pPr>
      <w:r>
        <w:t>3.1</w:t>
      </w:r>
      <w:r>
        <w:rPr>
          <w:rFonts w:eastAsiaTheme="minorEastAsia"/>
          <w:color w:val="auto"/>
          <w:lang w:eastAsia="en-GB"/>
        </w:rPr>
        <w:tab/>
      </w:r>
      <w:r>
        <w:t>Ships and crew</w:t>
      </w:r>
      <w:r>
        <w:tab/>
      </w:r>
      <w:r>
        <w:fldChar w:fldCharType="begin"/>
      </w:r>
      <w:r>
        <w:instrText xml:space="preserve"> PAGEREF _Toc76633445 \h </w:instrText>
      </w:r>
      <w:r>
        <w:fldChar w:fldCharType="separate"/>
      </w:r>
      <w:r>
        <w:t>6</w:t>
      </w:r>
      <w:r>
        <w:fldChar w:fldCharType="end"/>
      </w:r>
    </w:p>
    <w:p w14:paraId="6A4D226D" w14:textId="01F31910" w:rsidR="00D22A93" w:rsidRDefault="00D22A93">
      <w:pPr>
        <w:pStyle w:val="TOC2"/>
        <w:rPr>
          <w:rFonts w:eastAsiaTheme="minorEastAsia"/>
          <w:color w:val="auto"/>
          <w:lang w:eastAsia="en-GB"/>
        </w:rPr>
      </w:pPr>
      <w:r>
        <w:t>3.2</w:t>
      </w:r>
      <w:r>
        <w:rPr>
          <w:rFonts w:eastAsiaTheme="minorEastAsia"/>
          <w:color w:val="auto"/>
          <w:lang w:eastAsia="en-GB"/>
        </w:rPr>
        <w:tab/>
      </w:r>
      <w:r>
        <w:t>Vessel traffic flow</w:t>
      </w:r>
      <w:r>
        <w:tab/>
      </w:r>
      <w:r>
        <w:fldChar w:fldCharType="begin"/>
      </w:r>
      <w:r>
        <w:instrText xml:space="preserve"> PAGEREF _Toc76633446 \h </w:instrText>
      </w:r>
      <w:r>
        <w:fldChar w:fldCharType="separate"/>
      </w:r>
      <w:r>
        <w:t>6</w:t>
      </w:r>
      <w:r>
        <w:fldChar w:fldCharType="end"/>
      </w:r>
    </w:p>
    <w:p w14:paraId="2C2EA8AF" w14:textId="61BEF66A" w:rsidR="00D22A93" w:rsidRDefault="00D22A93">
      <w:pPr>
        <w:pStyle w:val="TOC2"/>
        <w:rPr>
          <w:rFonts w:eastAsiaTheme="minorEastAsia"/>
          <w:color w:val="auto"/>
          <w:lang w:eastAsia="en-GB"/>
        </w:rPr>
      </w:pPr>
      <w:r>
        <w:t>3.3</w:t>
      </w:r>
      <w:r>
        <w:rPr>
          <w:rFonts w:eastAsiaTheme="minorEastAsia"/>
          <w:color w:val="auto"/>
          <w:lang w:eastAsia="en-GB"/>
        </w:rPr>
        <w:tab/>
      </w:r>
      <w:r>
        <w:t>Equipment and systems</w:t>
      </w:r>
      <w:r>
        <w:tab/>
      </w:r>
      <w:r>
        <w:fldChar w:fldCharType="begin"/>
      </w:r>
      <w:r>
        <w:instrText xml:space="preserve"> PAGEREF _Toc76633447 \h </w:instrText>
      </w:r>
      <w:r>
        <w:fldChar w:fldCharType="separate"/>
      </w:r>
      <w:r>
        <w:t>7</w:t>
      </w:r>
      <w:r>
        <w:fldChar w:fldCharType="end"/>
      </w:r>
    </w:p>
    <w:p w14:paraId="150A096F" w14:textId="002D4A4A" w:rsidR="00D22A93" w:rsidRDefault="00D22A93">
      <w:pPr>
        <w:pStyle w:val="TOC2"/>
        <w:rPr>
          <w:rFonts w:eastAsiaTheme="minorEastAsia"/>
          <w:color w:val="auto"/>
          <w:lang w:eastAsia="en-GB"/>
        </w:rPr>
      </w:pPr>
      <w:r>
        <w:t>3.4</w:t>
      </w:r>
      <w:r>
        <w:rPr>
          <w:rFonts w:eastAsiaTheme="minorEastAsia"/>
          <w:color w:val="auto"/>
          <w:lang w:eastAsia="en-GB"/>
        </w:rPr>
        <w:tab/>
      </w:r>
      <w:r>
        <w:t>General navigation environment</w:t>
      </w:r>
      <w:r>
        <w:tab/>
      </w:r>
      <w:r>
        <w:fldChar w:fldCharType="begin"/>
      </w:r>
      <w:r>
        <w:instrText xml:space="preserve"> PAGEREF _Toc76633448 \h </w:instrText>
      </w:r>
      <w:r>
        <w:fldChar w:fldCharType="separate"/>
      </w:r>
      <w:r>
        <w:t>7</w:t>
      </w:r>
      <w:r>
        <w:fldChar w:fldCharType="end"/>
      </w:r>
    </w:p>
    <w:p w14:paraId="3D18A238" w14:textId="3B7341E0" w:rsidR="00D22A93" w:rsidRDefault="00D22A93">
      <w:pPr>
        <w:pStyle w:val="TOC1"/>
        <w:rPr>
          <w:rFonts w:eastAsiaTheme="minorEastAsia"/>
          <w:b w:val="0"/>
          <w:color w:val="auto"/>
          <w:lang w:eastAsia="en-GB"/>
        </w:rPr>
      </w:pPr>
      <w:r>
        <w:t>4</w:t>
      </w:r>
      <w:r>
        <w:rPr>
          <w:rFonts w:eastAsiaTheme="minorEastAsia"/>
          <w:b w:val="0"/>
          <w:color w:val="auto"/>
          <w:lang w:eastAsia="en-GB"/>
        </w:rPr>
        <w:tab/>
      </w:r>
      <w:r w:rsidRPr="00F22F1C">
        <w:t>IALA GUIDANCE OF RELEVANCE TO INLAND VTS</w:t>
      </w:r>
      <w:r>
        <w:tab/>
      </w:r>
      <w:r>
        <w:fldChar w:fldCharType="begin"/>
      </w:r>
      <w:r>
        <w:instrText xml:space="preserve"> PAGEREF _Toc76633449 \h </w:instrText>
      </w:r>
      <w:r>
        <w:fldChar w:fldCharType="separate"/>
      </w:r>
      <w:r>
        <w:t>7</w:t>
      </w:r>
      <w:r>
        <w:fldChar w:fldCharType="end"/>
      </w:r>
    </w:p>
    <w:p w14:paraId="75140F57" w14:textId="70753CDF" w:rsidR="00D22A93" w:rsidRDefault="00D22A93">
      <w:pPr>
        <w:pStyle w:val="TOC2"/>
        <w:rPr>
          <w:rFonts w:eastAsiaTheme="minorEastAsia"/>
          <w:color w:val="auto"/>
          <w:lang w:eastAsia="en-GB"/>
        </w:rPr>
      </w:pPr>
      <w:r>
        <w:t>4.1</w:t>
      </w:r>
      <w:r>
        <w:rPr>
          <w:rFonts w:eastAsiaTheme="minorEastAsia"/>
          <w:color w:val="auto"/>
          <w:lang w:eastAsia="en-GB"/>
        </w:rPr>
        <w:tab/>
      </w:r>
      <w:r w:rsidRPr="00F22F1C">
        <w:t>REGULATORY AND LEGAL FRAMEWORK</w:t>
      </w:r>
      <w:r>
        <w:tab/>
      </w:r>
      <w:r>
        <w:fldChar w:fldCharType="begin"/>
      </w:r>
      <w:r>
        <w:instrText xml:space="preserve"> PAGEREF _Toc76633450 \h </w:instrText>
      </w:r>
      <w:r>
        <w:fldChar w:fldCharType="separate"/>
      </w:r>
      <w:r>
        <w:t>7</w:t>
      </w:r>
      <w:r>
        <w:fldChar w:fldCharType="end"/>
      </w:r>
    </w:p>
    <w:p w14:paraId="1D9D6402" w14:textId="6049C604" w:rsidR="00D22A93" w:rsidRDefault="00D22A93">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_Toc76633451 \h </w:instrText>
      </w:r>
      <w:r>
        <w:rPr>
          <w:noProof/>
        </w:rPr>
      </w:r>
      <w:r>
        <w:rPr>
          <w:noProof/>
        </w:rPr>
        <w:fldChar w:fldCharType="separate"/>
      </w:r>
      <w:r>
        <w:rPr>
          <w:noProof/>
        </w:rPr>
        <w:t>8</w:t>
      </w:r>
      <w:r>
        <w:rPr>
          <w:noProof/>
        </w:rPr>
        <w:fldChar w:fldCharType="end"/>
      </w:r>
    </w:p>
    <w:p w14:paraId="3A126DAE" w14:textId="75B7F736" w:rsidR="00D22A93" w:rsidRDefault="00D22A93">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_Toc76633452 \h </w:instrText>
      </w:r>
      <w:r>
        <w:rPr>
          <w:noProof/>
        </w:rPr>
      </w:r>
      <w:r>
        <w:rPr>
          <w:noProof/>
        </w:rPr>
        <w:fldChar w:fldCharType="separate"/>
      </w:r>
      <w:r>
        <w:rPr>
          <w:noProof/>
        </w:rPr>
        <w:t>8</w:t>
      </w:r>
      <w:r>
        <w:rPr>
          <w:noProof/>
        </w:rPr>
        <w:fldChar w:fldCharType="end"/>
      </w:r>
    </w:p>
    <w:p w14:paraId="70067497" w14:textId="78E525E5" w:rsidR="00D22A93" w:rsidRDefault="00D22A93">
      <w:pPr>
        <w:pStyle w:val="TOC2"/>
        <w:rPr>
          <w:rFonts w:eastAsiaTheme="minorEastAsia"/>
          <w:color w:val="auto"/>
          <w:lang w:eastAsia="en-GB"/>
        </w:rPr>
      </w:pPr>
      <w:r>
        <w:t>4.2</w:t>
      </w:r>
      <w:r>
        <w:rPr>
          <w:rFonts w:eastAsiaTheme="minorEastAsia"/>
          <w:color w:val="auto"/>
          <w:lang w:eastAsia="en-GB"/>
        </w:rPr>
        <w:tab/>
      </w:r>
      <w:r w:rsidRPr="00F22F1C">
        <w:t>INLAND VTS IMPLEMENTATION</w:t>
      </w:r>
      <w:r>
        <w:tab/>
      </w:r>
      <w:r>
        <w:fldChar w:fldCharType="begin"/>
      </w:r>
      <w:r>
        <w:instrText xml:space="preserve"> PAGEREF _Toc76633453 \h </w:instrText>
      </w:r>
      <w:r>
        <w:fldChar w:fldCharType="separate"/>
      </w:r>
      <w:r>
        <w:t>8</w:t>
      </w:r>
      <w:r>
        <w:fldChar w:fldCharType="end"/>
      </w:r>
    </w:p>
    <w:p w14:paraId="42B3B087" w14:textId="0991AAB4" w:rsidR="00D22A93" w:rsidRDefault="00D22A93">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_Toc76633454 \h </w:instrText>
      </w:r>
      <w:r>
        <w:rPr>
          <w:noProof/>
        </w:rPr>
      </w:r>
      <w:r>
        <w:rPr>
          <w:noProof/>
        </w:rPr>
        <w:fldChar w:fldCharType="separate"/>
      </w:r>
      <w:r>
        <w:rPr>
          <w:noProof/>
        </w:rPr>
        <w:t>8</w:t>
      </w:r>
      <w:r>
        <w:rPr>
          <w:noProof/>
        </w:rPr>
        <w:fldChar w:fldCharType="end"/>
      </w:r>
    </w:p>
    <w:p w14:paraId="028805A3" w14:textId="2FB1A46E" w:rsidR="00D22A93" w:rsidRDefault="00D22A93">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_Toc76633455 \h </w:instrText>
      </w:r>
      <w:r>
        <w:rPr>
          <w:noProof/>
        </w:rPr>
      </w:r>
      <w:r>
        <w:rPr>
          <w:noProof/>
        </w:rPr>
        <w:fldChar w:fldCharType="separate"/>
      </w:r>
      <w:r>
        <w:rPr>
          <w:noProof/>
        </w:rPr>
        <w:t>9</w:t>
      </w:r>
      <w:r>
        <w:rPr>
          <w:noProof/>
        </w:rPr>
        <w:fldChar w:fldCharType="end"/>
      </w:r>
    </w:p>
    <w:p w14:paraId="374CE27B" w14:textId="091B1506" w:rsidR="00D22A93" w:rsidRDefault="00D22A93">
      <w:pPr>
        <w:pStyle w:val="TOC2"/>
        <w:rPr>
          <w:rFonts w:eastAsiaTheme="minorEastAsia"/>
          <w:color w:val="auto"/>
          <w:lang w:eastAsia="en-GB"/>
        </w:rPr>
      </w:pPr>
      <w:r>
        <w:t>4.3</w:t>
      </w:r>
      <w:r>
        <w:rPr>
          <w:rFonts w:eastAsiaTheme="minorEastAsia"/>
          <w:color w:val="auto"/>
          <w:lang w:eastAsia="en-GB"/>
        </w:rPr>
        <w:tab/>
      </w:r>
      <w:r w:rsidRPr="00F22F1C">
        <w:t>INLAND VTS OPERATIONS</w:t>
      </w:r>
      <w:r>
        <w:tab/>
      </w:r>
      <w:r>
        <w:fldChar w:fldCharType="begin"/>
      </w:r>
      <w:r>
        <w:instrText xml:space="preserve"> PAGEREF _Toc76633456 \h </w:instrText>
      </w:r>
      <w:r>
        <w:fldChar w:fldCharType="separate"/>
      </w:r>
      <w:r>
        <w:t>9</w:t>
      </w:r>
      <w:r>
        <w:fldChar w:fldCharType="end"/>
      </w:r>
    </w:p>
    <w:p w14:paraId="1B995F3B" w14:textId="5CACB7BF" w:rsidR="00D22A93" w:rsidRDefault="00D22A93">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_Toc76633457 \h </w:instrText>
      </w:r>
      <w:r>
        <w:rPr>
          <w:noProof/>
        </w:rPr>
      </w:r>
      <w:r>
        <w:rPr>
          <w:noProof/>
        </w:rPr>
        <w:fldChar w:fldCharType="separate"/>
      </w:r>
      <w:r>
        <w:rPr>
          <w:noProof/>
        </w:rPr>
        <w:t>9</w:t>
      </w:r>
      <w:r>
        <w:rPr>
          <w:noProof/>
        </w:rPr>
        <w:fldChar w:fldCharType="end"/>
      </w:r>
    </w:p>
    <w:p w14:paraId="65E71D0B" w14:textId="1AEE3436" w:rsidR="00D22A93" w:rsidRDefault="00D22A93">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_Toc76633458 \h </w:instrText>
      </w:r>
      <w:r>
        <w:rPr>
          <w:noProof/>
        </w:rPr>
      </w:r>
      <w:r>
        <w:rPr>
          <w:noProof/>
        </w:rPr>
        <w:fldChar w:fldCharType="separate"/>
      </w:r>
      <w:r>
        <w:rPr>
          <w:noProof/>
        </w:rPr>
        <w:t>9</w:t>
      </w:r>
      <w:r>
        <w:rPr>
          <w:noProof/>
        </w:rPr>
        <w:fldChar w:fldCharType="end"/>
      </w:r>
    </w:p>
    <w:p w14:paraId="6E521B31" w14:textId="0E95CCA9" w:rsidR="00D22A93" w:rsidRDefault="00D22A93">
      <w:pPr>
        <w:pStyle w:val="TOC2"/>
        <w:rPr>
          <w:rFonts w:eastAsiaTheme="minorEastAsia"/>
          <w:color w:val="auto"/>
          <w:lang w:eastAsia="en-GB"/>
        </w:rPr>
      </w:pPr>
      <w:r>
        <w:t>4.4</w:t>
      </w:r>
      <w:r>
        <w:rPr>
          <w:rFonts w:eastAsiaTheme="minorEastAsia"/>
          <w:color w:val="auto"/>
          <w:lang w:eastAsia="en-GB"/>
        </w:rPr>
        <w:tab/>
      </w:r>
      <w:r w:rsidRPr="00F22F1C">
        <w:t>INLAND VTS COMMUNICATIONS</w:t>
      </w:r>
      <w:r>
        <w:tab/>
      </w:r>
      <w:r>
        <w:fldChar w:fldCharType="begin"/>
      </w:r>
      <w:r>
        <w:instrText xml:space="preserve"> PAGEREF _Toc76633459 \h </w:instrText>
      </w:r>
      <w:r>
        <w:fldChar w:fldCharType="separate"/>
      </w:r>
      <w:r>
        <w:t>10</w:t>
      </w:r>
      <w:r>
        <w:fldChar w:fldCharType="end"/>
      </w:r>
    </w:p>
    <w:p w14:paraId="5EEA0BBA" w14:textId="0B54B99F" w:rsidR="00D22A93" w:rsidRDefault="00D22A93">
      <w:pPr>
        <w:pStyle w:val="TOC3"/>
        <w:tabs>
          <w:tab w:val="left" w:pos="1134"/>
          <w:tab w:val="right" w:leader="dot" w:pos="10195"/>
        </w:tabs>
        <w:rPr>
          <w:rFonts w:eastAsiaTheme="minorEastAsia"/>
          <w:noProof/>
          <w:sz w:val="22"/>
          <w:lang w:eastAsia="en-GB"/>
        </w:rPr>
      </w:pPr>
      <w:r>
        <w:rPr>
          <w:noProof/>
        </w:rPr>
        <w:t>4.4.1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_Toc76633460 \h </w:instrText>
      </w:r>
      <w:r>
        <w:rPr>
          <w:noProof/>
        </w:rPr>
      </w:r>
      <w:r>
        <w:rPr>
          <w:noProof/>
        </w:rPr>
        <w:fldChar w:fldCharType="separate"/>
      </w:r>
      <w:r>
        <w:rPr>
          <w:noProof/>
        </w:rPr>
        <w:t>10</w:t>
      </w:r>
      <w:r>
        <w:rPr>
          <w:noProof/>
        </w:rPr>
        <w:fldChar w:fldCharType="end"/>
      </w:r>
    </w:p>
    <w:p w14:paraId="53D0D22F" w14:textId="1764B7EC" w:rsidR="00D22A93" w:rsidRDefault="00D22A93">
      <w:pPr>
        <w:pStyle w:val="TOC3"/>
        <w:tabs>
          <w:tab w:val="left" w:pos="1134"/>
          <w:tab w:val="right" w:leader="dot" w:pos="10195"/>
        </w:tabs>
        <w:rPr>
          <w:rFonts w:eastAsiaTheme="minorEastAsia"/>
          <w:noProof/>
          <w:sz w:val="22"/>
          <w:lang w:eastAsia="en-GB"/>
        </w:rPr>
      </w:pPr>
      <w:r>
        <w:rPr>
          <w:noProof/>
        </w:rPr>
        <w:t>4.4.2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_Toc76633461 \h </w:instrText>
      </w:r>
      <w:r>
        <w:rPr>
          <w:noProof/>
        </w:rPr>
      </w:r>
      <w:r>
        <w:rPr>
          <w:noProof/>
        </w:rPr>
        <w:fldChar w:fldCharType="separate"/>
      </w:r>
      <w:r>
        <w:rPr>
          <w:noProof/>
        </w:rPr>
        <w:t>10</w:t>
      </w:r>
      <w:r>
        <w:rPr>
          <w:noProof/>
        </w:rPr>
        <w:fldChar w:fldCharType="end"/>
      </w:r>
    </w:p>
    <w:p w14:paraId="0D1C3955" w14:textId="563AA302" w:rsidR="00D22A93" w:rsidRDefault="00D22A93">
      <w:pPr>
        <w:pStyle w:val="TOC2"/>
        <w:rPr>
          <w:rFonts w:eastAsiaTheme="minorEastAsia"/>
          <w:color w:val="auto"/>
          <w:lang w:eastAsia="en-GB"/>
        </w:rPr>
      </w:pPr>
      <w:r>
        <w:t>4.5</w:t>
      </w:r>
      <w:r>
        <w:rPr>
          <w:rFonts w:eastAsiaTheme="minorEastAsia"/>
          <w:color w:val="auto"/>
          <w:lang w:eastAsia="en-GB"/>
        </w:rPr>
        <w:tab/>
      </w:r>
      <w:r w:rsidRPr="00F22F1C">
        <w:t>INLAND VTS AUDITING &amp; ASSESSING</w:t>
      </w:r>
      <w:r>
        <w:tab/>
      </w:r>
      <w:r>
        <w:fldChar w:fldCharType="begin"/>
      </w:r>
      <w:r>
        <w:instrText xml:space="preserve"> PAGEREF _Toc76633462 \h </w:instrText>
      </w:r>
      <w:r>
        <w:fldChar w:fldCharType="separate"/>
      </w:r>
      <w:r>
        <w:t>10</w:t>
      </w:r>
      <w:r>
        <w:fldChar w:fldCharType="end"/>
      </w:r>
    </w:p>
    <w:p w14:paraId="0ED026B5" w14:textId="764D9C58" w:rsidR="00D22A93" w:rsidRDefault="00D22A93">
      <w:pPr>
        <w:pStyle w:val="TOC3"/>
        <w:tabs>
          <w:tab w:val="left" w:pos="1134"/>
          <w:tab w:val="right" w:leader="dot" w:pos="10195"/>
        </w:tabs>
        <w:rPr>
          <w:rFonts w:eastAsiaTheme="minorEastAsia"/>
          <w:noProof/>
          <w:sz w:val="22"/>
          <w:lang w:eastAsia="en-GB"/>
        </w:rPr>
      </w:pPr>
      <w:r>
        <w:rPr>
          <w:noProof/>
        </w:rPr>
        <w:t>4.5.1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_Toc76633463 \h </w:instrText>
      </w:r>
      <w:r>
        <w:rPr>
          <w:noProof/>
        </w:rPr>
      </w:r>
      <w:r>
        <w:rPr>
          <w:noProof/>
        </w:rPr>
        <w:fldChar w:fldCharType="separate"/>
      </w:r>
      <w:r>
        <w:rPr>
          <w:noProof/>
        </w:rPr>
        <w:t>10</w:t>
      </w:r>
      <w:r>
        <w:rPr>
          <w:noProof/>
        </w:rPr>
        <w:fldChar w:fldCharType="end"/>
      </w:r>
    </w:p>
    <w:p w14:paraId="6269A367" w14:textId="15D6CE44" w:rsidR="00D22A93" w:rsidRDefault="00D22A93">
      <w:pPr>
        <w:pStyle w:val="TOC3"/>
        <w:tabs>
          <w:tab w:val="left" w:pos="1134"/>
          <w:tab w:val="right" w:leader="dot" w:pos="10195"/>
        </w:tabs>
        <w:rPr>
          <w:rFonts w:eastAsiaTheme="minorEastAsia"/>
          <w:noProof/>
          <w:sz w:val="22"/>
          <w:lang w:eastAsia="en-GB"/>
        </w:rPr>
      </w:pPr>
      <w:r>
        <w:rPr>
          <w:noProof/>
        </w:rPr>
        <w:t>4.5.2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_Toc76633464 \h </w:instrText>
      </w:r>
      <w:r>
        <w:rPr>
          <w:noProof/>
        </w:rPr>
      </w:r>
      <w:r>
        <w:rPr>
          <w:noProof/>
        </w:rPr>
        <w:fldChar w:fldCharType="separate"/>
      </w:r>
      <w:r>
        <w:rPr>
          <w:noProof/>
        </w:rPr>
        <w:t>10</w:t>
      </w:r>
      <w:r>
        <w:rPr>
          <w:noProof/>
        </w:rPr>
        <w:fldChar w:fldCharType="end"/>
      </w:r>
    </w:p>
    <w:p w14:paraId="09AE825C" w14:textId="4B37F6F4" w:rsidR="00D22A93" w:rsidRDefault="00D22A93">
      <w:pPr>
        <w:pStyle w:val="TOC2"/>
        <w:rPr>
          <w:rFonts w:eastAsiaTheme="minorEastAsia"/>
          <w:color w:val="auto"/>
          <w:lang w:eastAsia="en-GB"/>
        </w:rPr>
      </w:pPr>
      <w:r>
        <w:t>4.6</w:t>
      </w:r>
      <w:r>
        <w:rPr>
          <w:rFonts w:eastAsiaTheme="minorEastAsia"/>
          <w:color w:val="auto"/>
          <w:lang w:eastAsia="en-GB"/>
        </w:rPr>
        <w:tab/>
      </w:r>
      <w:r w:rsidRPr="00F22F1C">
        <w:t>INLAND VTS ADDITIONAL SERVICES</w:t>
      </w:r>
      <w:r>
        <w:tab/>
      </w:r>
      <w:r>
        <w:fldChar w:fldCharType="begin"/>
      </w:r>
      <w:r>
        <w:instrText xml:space="preserve"> PAGEREF _Toc76633465 \h </w:instrText>
      </w:r>
      <w:r>
        <w:fldChar w:fldCharType="separate"/>
      </w:r>
      <w:r>
        <w:t>11</w:t>
      </w:r>
      <w:r>
        <w:fldChar w:fldCharType="end"/>
      </w:r>
    </w:p>
    <w:p w14:paraId="06CBB208" w14:textId="6452F41F" w:rsidR="00D22A93" w:rsidRDefault="00D22A93">
      <w:pPr>
        <w:pStyle w:val="TOC3"/>
        <w:tabs>
          <w:tab w:val="left" w:pos="1134"/>
          <w:tab w:val="right" w:leader="dot" w:pos="10195"/>
        </w:tabs>
        <w:rPr>
          <w:rFonts w:eastAsiaTheme="minorEastAsia"/>
          <w:noProof/>
          <w:sz w:val="22"/>
          <w:lang w:eastAsia="en-GB"/>
        </w:rPr>
      </w:pPr>
      <w:r>
        <w:rPr>
          <w:noProof/>
        </w:rPr>
        <w:t>4.6.1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_Toc76633466 \h </w:instrText>
      </w:r>
      <w:r>
        <w:rPr>
          <w:noProof/>
        </w:rPr>
      </w:r>
      <w:r>
        <w:rPr>
          <w:noProof/>
        </w:rPr>
        <w:fldChar w:fldCharType="separate"/>
      </w:r>
      <w:r>
        <w:rPr>
          <w:noProof/>
        </w:rPr>
        <w:t>11</w:t>
      </w:r>
      <w:r>
        <w:rPr>
          <w:noProof/>
        </w:rPr>
        <w:fldChar w:fldCharType="end"/>
      </w:r>
    </w:p>
    <w:p w14:paraId="4F798FA2" w14:textId="19931F9F" w:rsidR="00D22A93" w:rsidRDefault="00D22A93">
      <w:pPr>
        <w:pStyle w:val="TOC3"/>
        <w:tabs>
          <w:tab w:val="left" w:pos="1134"/>
          <w:tab w:val="right" w:leader="dot" w:pos="10195"/>
        </w:tabs>
        <w:rPr>
          <w:rFonts w:eastAsiaTheme="minorEastAsia"/>
          <w:noProof/>
          <w:sz w:val="22"/>
          <w:lang w:eastAsia="en-GB"/>
        </w:rPr>
      </w:pPr>
      <w:r>
        <w:rPr>
          <w:noProof/>
        </w:rPr>
        <w:t>4.6.2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_Toc76633467 \h </w:instrText>
      </w:r>
      <w:r>
        <w:rPr>
          <w:noProof/>
        </w:rPr>
      </w:r>
      <w:r>
        <w:rPr>
          <w:noProof/>
        </w:rPr>
        <w:fldChar w:fldCharType="separate"/>
      </w:r>
      <w:r>
        <w:rPr>
          <w:noProof/>
        </w:rPr>
        <w:t>11</w:t>
      </w:r>
      <w:r>
        <w:rPr>
          <w:noProof/>
        </w:rPr>
        <w:fldChar w:fldCharType="end"/>
      </w:r>
    </w:p>
    <w:p w14:paraId="05881292" w14:textId="21A6394C" w:rsidR="00D22A93" w:rsidRDefault="00D22A93">
      <w:pPr>
        <w:pStyle w:val="TOC2"/>
        <w:rPr>
          <w:rFonts w:eastAsiaTheme="minorEastAsia"/>
          <w:color w:val="auto"/>
          <w:lang w:eastAsia="en-GB"/>
        </w:rPr>
      </w:pPr>
      <w:r>
        <w:t>4.7</w:t>
      </w:r>
      <w:r>
        <w:rPr>
          <w:rFonts w:eastAsiaTheme="minorEastAsia"/>
          <w:color w:val="auto"/>
          <w:lang w:eastAsia="en-GB"/>
        </w:rPr>
        <w:tab/>
      </w:r>
      <w:r w:rsidRPr="00F22F1C">
        <w:t>INLAND VTS DATA &amp; INFORMATION MANAGEMENT</w:t>
      </w:r>
      <w:r>
        <w:tab/>
      </w:r>
      <w:r>
        <w:fldChar w:fldCharType="begin"/>
      </w:r>
      <w:r>
        <w:instrText xml:space="preserve"> PAGEREF _Toc76633468 \h </w:instrText>
      </w:r>
      <w:r>
        <w:fldChar w:fldCharType="separate"/>
      </w:r>
      <w:r>
        <w:t>11</w:t>
      </w:r>
      <w:r>
        <w:fldChar w:fldCharType="end"/>
      </w:r>
    </w:p>
    <w:p w14:paraId="503D20E9" w14:textId="5C259AB1" w:rsidR="00D22A93" w:rsidRDefault="00D22A93">
      <w:pPr>
        <w:pStyle w:val="TOC3"/>
        <w:tabs>
          <w:tab w:val="left" w:pos="1134"/>
          <w:tab w:val="right" w:leader="dot" w:pos="10195"/>
        </w:tabs>
        <w:rPr>
          <w:rFonts w:eastAsiaTheme="minorEastAsia"/>
          <w:noProof/>
          <w:sz w:val="22"/>
          <w:lang w:eastAsia="en-GB"/>
        </w:rPr>
      </w:pPr>
      <w:r>
        <w:rPr>
          <w:noProof/>
        </w:rPr>
        <w:t>4.7.1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_Toc76633469 \h </w:instrText>
      </w:r>
      <w:r>
        <w:rPr>
          <w:noProof/>
        </w:rPr>
      </w:r>
      <w:r>
        <w:rPr>
          <w:noProof/>
        </w:rPr>
        <w:fldChar w:fldCharType="separate"/>
      </w:r>
      <w:r>
        <w:rPr>
          <w:noProof/>
        </w:rPr>
        <w:t>11</w:t>
      </w:r>
      <w:r>
        <w:rPr>
          <w:noProof/>
        </w:rPr>
        <w:fldChar w:fldCharType="end"/>
      </w:r>
    </w:p>
    <w:p w14:paraId="54247B7C" w14:textId="08901507" w:rsidR="00D22A93" w:rsidRDefault="00D22A93">
      <w:pPr>
        <w:pStyle w:val="TOC3"/>
        <w:tabs>
          <w:tab w:val="left" w:pos="1134"/>
          <w:tab w:val="right" w:leader="dot" w:pos="10195"/>
        </w:tabs>
        <w:rPr>
          <w:rFonts w:eastAsiaTheme="minorEastAsia"/>
          <w:noProof/>
          <w:sz w:val="22"/>
          <w:lang w:eastAsia="en-GB"/>
        </w:rPr>
      </w:pPr>
      <w:r>
        <w:rPr>
          <w:noProof/>
        </w:rPr>
        <w:t>4.7.2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_Toc76633470 \h </w:instrText>
      </w:r>
      <w:r>
        <w:rPr>
          <w:noProof/>
        </w:rPr>
      </w:r>
      <w:r>
        <w:rPr>
          <w:noProof/>
        </w:rPr>
        <w:fldChar w:fldCharType="separate"/>
      </w:r>
      <w:r>
        <w:rPr>
          <w:noProof/>
        </w:rPr>
        <w:t>11</w:t>
      </w:r>
      <w:r>
        <w:rPr>
          <w:noProof/>
        </w:rPr>
        <w:fldChar w:fldCharType="end"/>
      </w:r>
    </w:p>
    <w:p w14:paraId="16A23305" w14:textId="545F0ED9" w:rsidR="00D22A93" w:rsidRDefault="00D22A93">
      <w:pPr>
        <w:pStyle w:val="TOC2"/>
        <w:rPr>
          <w:rFonts w:eastAsiaTheme="minorEastAsia"/>
          <w:color w:val="auto"/>
          <w:lang w:eastAsia="en-GB"/>
        </w:rPr>
      </w:pPr>
      <w:r>
        <w:t>4.8</w:t>
      </w:r>
      <w:r>
        <w:rPr>
          <w:rFonts w:eastAsiaTheme="minorEastAsia"/>
          <w:color w:val="auto"/>
          <w:lang w:eastAsia="en-GB"/>
        </w:rPr>
        <w:tab/>
      </w:r>
      <w:r w:rsidRPr="00F22F1C">
        <w:t>INLAND VTS TECHNOLOGIES</w:t>
      </w:r>
      <w:r>
        <w:tab/>
      </w:r>
      <w:r>
        <w:fldChar w:fldCharType="begin"/>
      </w:r>
      <w:r>
        <w:instrText xml:space="preserve"> PAGEREF _Toc76633471 \h </w:instrText>
      </w:r>
      <w:r>
        <w:fldChar w:fldCharType="separate"/>
      </w:r>
      <w:r>
        <w:t>12</w:t>
      </w:r>
      <w:r>
        <w:fldChar w:fldCharType="end"/>
      </w:r>
    </w:p>
    <w:p w14:paraId="678BFAAA" w14:textId="56FC3B1E" w:rsidR="00D22A93" w:rsidRDefault="00D22A93">
      <w:pPr>
        <w:pStyle w:val="TOC3"/>
        <w:tabs>
          <w:tab w:val="left" w:pos="1134"/>
          <w:tab w:val="right" w:leader="dot" w:pos="10195"/>
        </w:tabs>
        <w:rPr>
          <w:rFonts w:eastAsiaTheme="minorEastAsia"/>
          <w:noProof/>
          <w:sz w:val="22"/>
          <w:lang w:eastAsia="en-GB"/>
        </w:rPr>
      </w:pPr>
      <w:r>
        <w:rPr>
          <w:noProof/>
        </w:rPr>
        <w:t>4.8.1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_Toc76633472 \h </w:instrText>
      </w:r>
      <w:r>
        <w:rPr>
          <w:noProof/>
        </w:rPr>
      </w:r>
      <w:r>
        <w:rPr>
          <w:noProof/>
        </w:rPr>
        <w:fldChar w:fldCharType="separate"/>
      </w:r>
      <w:r>
        <w:rPr>
          <w:noProof/>
        </w:rPr>
        <w:t>12</w:t>
      </w:r>
      <w:r>
        <w:rPr>
          <w:noProof/>
        </w:rPr>
        <w:fldChar w:fldCharType="end"/>
      </w:r>
    </w:p>
    <w:p w14:paraId="001C4047" w14:textId="7349B02B" w:rsidR="00D22A93" w:rsidRDefault="00D22A93">
      <w:pPr>
        <w:pStyle w:val="TOC3"/>
        <w:tabs>
          <w:tab w:val="left" w:pos="1134"/>
          <w:tab w:val="right" w:leader="dot" w:pos="10195"/>
        </w:tabs>
        <w:rPr>
          <w:rFonts w:eastAsiaTheme="minorEastAsia"/>
          <w:noProof/>
          <w:sz w:val="22"/>
          <w:lang w:eastAsia="en-GB"/>
        </w:rPr>
      </w:pPr>
      <w:r>
        <w:rPr>
          <w:noProof/>
        </w:rPr>
        <w:t>4.8.2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_Toc76633473 \h </w:instrText>
      </w:r>
      <w:r>
        <w:rPr>
          <w:noProof/>
        </w:rPr>
      </w:r>
      <w:r>
        <w:rPr>
          <w:noProof/>
        </w:rPr>
        <w:fldChar w:fldCharType="separate"/>
      </w:r>
      <w:r>
        <w:rPr>
          <w:noProof/>
        </w:rPr>
        <w:t>12</w:t>
      </w:r>
      <w:r>
        <w:rPr>
          <w:noProof/>
        </w:rPr>
        <w:fldChar w:fldCharType="end"/>
      </w:r>
    </w:p>
    <w:p w14:paraId="56DA8236" w14:textId="54DA6FE4" w:rsidR="00D22A93" w:rsidRDefault="00D22A93">
      <w:pPr>
        <w:pStyle w:val="TOC2"/>
        <w:rPr>
          <w:rFonts w:eastAsiaTheme="minorEastAsia"/>
          <w:color w:val="auto"/>
          <w:lang w:eastAsia="en-GB"/>
        </w:rPr>
      </w:pPr>
      <w:r>
        <w:t>4.9</w:t>
      </w:r>
      <w:r>
        <w:rPr>
          <w:rFonts w:eastAsiaTheme="minorEastAsia"/>
          <w:color w:val="auto"/>
          <w:lang w:eastAsia="en-GB"/>
        </w:rPr>
        <w:tab/>
      </w:r>
      <w:r>
        <w:t>DATA MODELS &amp; DATA ENCODING</w:t>
      </w:r>
      <w:r>
        <w:tab/>
      </w:r>
      <w:r>
        <w:fldChar w:fldCharType="begin"/>
      </w:r>
      <w:r>
        <w:instrText xml:space="preserve"> PAGEREF _Toc76633474 \h </w:instrText>
      </w:r>
      <w:r>
        <w:fldChar w:fldCharType="separate"/>
      </w:r>
      <w:r>
        <w:t>12</w:t>
      </w:r>
      <w:r>
        <w:fldChar w:fldCharType="end"/>
      </w:r>
    </w:p>
    <w:p w14:paraId="17C24815" w14:textId="6F2226F6" w:rsidR="00D22A93" w:rsidRDefault="00D22A93">
      <w:pPr>
        <w:pStyle w:val="TOC3"/>
        <w:tabs>
          <w:tab w:val="left" w:pos="1134"/>
          <w:tab w:val="right" w:leader="dot" w:pos="10195"/>
        </w:tabs>
        <w:rPr>
          <w:rFonts w:eastAsiaTheme="minorEastAsia"/>
          <w:noProof/>
          <w:sz w:val="22"/>
          <w:lang w:eastAsia="en-GB"/>
        </w:rPr>
      </w:pPr>
      <w:r>
        <w:rPr>
          <w:noProof/>
        </w:rPr>
        <w:t>4.9.1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_Toc76633475 \h </w:instrText>
      </w:r>
      <w:r>
        <w:rPr>
          <w:noProof/>
        </w:rPr>
      </w:r>
      <w:r>
        <w:rPr>
          <w:noProof/>
        </w:rPr>
        <w:fldChar w:fldCharType="separate"/>
      </w:r>
      <w:r>
        <w:rPr>
          <w:noProof/>
        </w:rPr>
        <w:t>12</w:t>
      </w:r>
      <w:r>
        <w:rPr>
          <w:noProof/>
        </w:rPr>
        <w:fldChar w:fldCharType="end"/>
      </w:r>
    </w:p>
    <w:p w14:paraId="1354162A" w14:textId="2F176C76" w:rsidR="00D22A93" w:rsidRDefault="00D22A93">
      <w:pPr>
        <w:pStyle w:val="TOC3"/>
        <w:tabs>
          <w:tab w:val="left" w:pos="1134"/>
          <w:tab w:val="right" w:leader="dot" w:pos="10195"/>
        </w:tabs>
        <w:rPr>
          <w:rFonts w:eastAsiaTheme="minorEastAsia"/>
          <w:noProof/>
          <w:sz w:val="22"/>
          <w:lang w:eastAsia="en-GB"/>
        </w:rPr>
      </w:pPr>
      <w:r>
        <w:rPr>
          <w:noProof/>
        </w:rPr>
        <w:t>4.9.2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_Toc76633476 \h </w:instrText>
      </w:r>
      <w:r>
        <w:rPr>
          <w:noProof/>
        </w:rPr>
      </w:r>
      <w:r>
        <w:rPr>
          <w:noProof/>
        </w:rPr>
        <w:fldChar w:fldCharType="separate"/>
      </w:r>
      <w:r>
        <w:rPr>
          <w:noProof/>
        </w:rPr>
        <w:t>13</w:t>
      </w:r>
      <w:r>
        <w:rPr>
          <w:noProof/>
        </w:rPr>
        <w:fldChar w:fldCharType="end"/>
      </w:r>
    </w:p>
    <w:p w14:paraId="1BE2F624" w14:textId="5E7D9B69" w:rsidR="00D22A93" w:rsidRDefault="00D22A93">
      <w:pPr>
        <w:pStyle w:val="TOC2"/>
        <w:rPr>
          <w:rFonts w:eastAsiaTheme="minorEastAsia"/>
          <w:color w:val="auto"/>
          <w:lang w:eastAsia="en-GB"/>
        </w:rPr>
      </w:pPr>
      <w:r w:rsidRPr="00F22F1C">
        <w:t>4.10</w:t>
      </w:r>
      <w:r>
        <w:rPr>
          <w:rFonts w:eastAsiaTheme="minorEastAsia"/>
          <w:color w:val="auto"/>
          <w:lang w:eastAsia="en-GB"/>
        </w:rPr>
        <w:tab/>
      </w:r>
      <w:r w:rsidRPr="00F22F1C">
        <w:t>TRAINING &amp; ASSESSMENT</w:t>
      </w:r>
      <w:r>
        <w:tab/>
      </w:r>
      <w:r>
        <w:fldChar w:fldCharType="begin"/>
      </w:r>
      <w:r>
        <w:instrText xml:space="preserve"> PAGEREF _Toc76633477 \h </w:instrText>
      </w:r>
      <w:r>
        <w:fldChar w:fldCharType="separate"/>
      </w:r>
      <w:r>
        <w:t>13</w:t>
      </w:r>
      <w:r>
        <w:fldChar w:fldCharType="end"/>
      </w:r>
    </w:p>
    <w:p w14:paraId="6D099559" w14:textId="60A84EE2" w:rsidR="00D22A93" w:rsidRDefault="00D22A93">
      <w:pPr>
        <w:pStyle w:val="TOC3"/>
        <w:tabs>
          <w:tab w:val="left" w:pos="1134"/>
          <w:tab w:val="right" w:leader="dot" w:pos="10195"/>
        </w:tabs>
        <w:rPr>
          <w:rFonts w:eastAsiaTheme="minorEastAsia"/>
          <w:noProof/>
          <w:sz w:val="22"/>
          <w:lang w:eastAsia="en-GB"/>
        </w:rPr>
      </w:pPr>
      <w:r>
        <w:rPr>
          <w:noProof/>
        </w:rPr>
        <w:t>4.10.1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_Toc76633478 \h </w:instrText>
      </w:r>
      <w:r>
        <w:rPr>
          <w:noProof/>
        </w:rPr>
      </w:r>
      <w:r>
        <w:rPr>
          <w:noProof/>
        </w:rPr>
        <w:fldChar w:fldCharType="separate"/>
      </w:r>
      <w:r>
        <w:rPr>
          <w:noProof/>
        </w:rPr>
        <w:t>13</w:t>
      </w:r>
      <w:r>
        <w:rPr>
          <w:noProof/>
        </w:rPr>
        <w:fldChar w:fldCharType="end"/>
      </w:r>
    </w:p>
    <w:p w14:paraId="23B3621B" w14:textId="66815BC2" w:rsidR="00D22A93" w:rsidRDefault="00D22A93">
      <w:pPr>
        <w:pStyle w:val="TOC3"/>
        <w:tabs>
          <w:tab w:val="left" w:pos="1134"/>
          <w:tab w:val="right" w:leader="dot" w:pos="10195"/>
        </w:tabs>
        <w:rPr>
          <w:rFonts w:eastAsiaTheme="minorEastAsia"/>
          <w:noProof/>
          <w:sz w:val="22"/>
          <w:lang w:eastAsia="en-GB"/>
        </w:rPr>
      </w:pPr>
      <w:r>
        <w:rPr>
          <w:noProof/>
        </w:rPr>
        <w:t>4.10.2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_Toc76633479 \h </w:instrText>
      </w:r>
      <w:r>
        <w:rPr>
          <w:noProof/>
        </w:rPr>
      </w:r>
      <w:r>
        <w:rPr>
          <w:noProof/>
        </w:rPr>
        <w:fldChar w:fldCharType="separate"/>
      </w:r>
      <w:r>
        <w:rPr>
          <w:noProof/>
        </w:rPr>
        <w:t>13</w:t>
      </w:r>
      <w:r>
        <w:rPr>
          <w:noProof/>
        </w:rPr>
        <w:fldChar w:fldCharType="end"/>
      </w:r>
    </w:p>
    <w:p w14:paraId="33C77981" w14:textId="5D9B75B7" w:rsidR="00D22A93" w:rsidRDefault="00D22A93">
      <w:pPr>
        <w:pStyle w:val="TOC2"/>
        <w:rPr>
          <w:rFonts w:eastAsiaTheme="minorEastAsia"/>
          <w:color w:val="auto"/>
          <w:lang w:eastAsia="en-GB"/>
        </w:rPr>
      </w:pPr>
      <w:r>
        <w:lastRenderedPageBreak/>
        <w:t>4.11</w:t>
      </w:r>
      <w:r>
        <w:rPr>
          <w:rFonts w:eastAsiaTheme="minorEastAsia"/>
          <w:color w:val="auto"/>
          <w:lang w:eastAsia="en-GB"/>
        </w:rPr>
        <w:tab/>
      </w:r>
      <w:r w:rsidRPr="00F22F1C">
        <w:t>ACCREDITATION, COMPETENCY, CERTIFICATION AND REVALIDATION</w:t>
      </w:r>
      <w:r>
        <w:tab/>
      </w:r>
      <w:r>
        <w:fldChar w:fldCharType="begin"/>
      </w:r>
      <w:r>
        <w:instrText xml:space="preserve"> PAGEREF _Toc76633480 \h </w:instrText>
      </w:r>
      <w:r>
        <w:fldChar w:fldCharType="separate"/>
      </w:r>
      <w:r>
        <w:t>14</w:t>
      </w:r>
      <w:r>
        <w:fldChar w:fldCharType="end"/>
      </w:r>
    </w:p>
    <w:p w14:paraId="068D1F96" w14:textId="4165D763" w:rsidR="00D22A93" w:rsidRDefault="00D22A93">
      <w:pPr>
        <w:pStyle w:val="TOC3"/>
        <w:tabs>
          <w:tab w:val="left" w:pos="1134"/>
          <w:tab w:val="right" w:leader="dot" w:pos="10195"/>
        </w:tabs>
        <w:rPr>
          <w:rFonts w:eastAsiaTheme="minorEastAsia"/>
          <w:noProof/>
          <w:sz w:val="22"/>
          <w:lang w:eastAsia="en-GB"/>
        </w:rPr>
      </w:pPr>
      <w:r>
        <w:rPr>
          <w:noProof/>
        </w:rPr>
        <w:t>4.11.1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_Toc76633481 \h </w:instrText>
      </w:r>
      <w:r>
        <w:rPr>
          <w:noProof/>
        </w:rPr>
      </w:r>
      <w:r>
        <w:rPr>
          <w:noProof/>
        </w:rPr>
        <w:fldChar w:fldCharType="separate"/>
      </w:r>
      <w:r>
        <w:rPr>
          <w:noProof/>
        </w:rPr>
        <w:t>14</w:t>
      </w:r>
      <w:r>
        <w:rPr>
          <w:noProof/>
        </w:rPr>
        <w:fldChar w:fldCharType="end"/>
      </w:r>
    </w:p>
    <w:p w14:paraId="6F01692C" w14:textId="65973F45" w:rsidR="00D22A93" w:rsidRDefault="00D22A93">
      <w:pPr>
        <w:pStyle w:val="TOC3"/>
        <w:tabs>
          <w:tab w:val="left" w:pos="1134"/>
          <w:tab w:val="right" w:leader="dot" w:pos="10195"/>
        </w:tabs>
        <w:rPr>
          <w:rFonts w:eastAsiaTheme="minorEastAsia"/>
          <w:noProof/>
          <w:sz w:val="22"/>
          <w:lang w:eastAsia="en-GB"/>
        </w:rPr>
      </w:pPr>
      <w:r>
        <w:rPr>
          <w:noProof/>
        </w:rPr>
        <w:t>4.11.2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_Toc76633482 \h </w:instrText>
      </w:r>
      <w:r>
        <w:rPr>
          <w:noProof/>
        </w:rPr>
      </w:r>
      <w:r>
        <w:rPr>
          <w:noProof/>
        </w:rPr>
        <w:fldChar w:fldCharType="separate"/>
      </w:r>
      <w:r>
        <w:rPr>
          <w:noProof/>
        </w:rPr>
        <w:t>14</w:t>
      </w:r>
      <w:r>
        <w:rPr>
          <w:noProof/>
        </w:rPr>
        <w:fldChar w:fldCharType="end"/>
      </w:r>
    </w:p>
    <w:p w14:paraId="242CB938" w14:textId="1FAF2C00" w:rsidR="00D22A93" w:rsidRDefault="00D22A93">
      <w:pPr>
        <w:pStyle w:val="TOC2"/>
        <w:rPr>
          <w:rFonts w:eastAsiaTheme="minorEastAsia"/>
          <w:color w:val="auto"/>
          <w:lang w:eastAsia="en-GB"/>
        </w:rPr>
      </w:pPr>
      <w:r>
        <w:t>4.12</w:t>
      </w:r>
      <w:r>
        <w:rPr>
          <w:rFonts w:eastAsiaTheme="minorEastAsia"/>
          <w:color w:val="auto"/>
          <w:lang w:eastAsia="en-GB"/>
        </w:rPr>
        <w:tab/>
      </w:r>
      <w:r w:rsidRPr="00F22F1C">
        <w:t>RISK MANAGEMENT</w:t>
      </w:r>
      <w:r>
        <w:tab/>
      </w:r>
      <w:r>
        <w:fldChar w:fldCharType="begin"/>
      </w:r>
      <w:r>
        <w:instrText xml:space="preserve"> PAGEREF _Toc76633483 \h </w:instrText>
      </w:r>
      <w:r>
        <w:fldChar w:fldCharType="separate"/>
      </w:r>
      <w:r>
        <w:t>14</w:t>
      </w:r>
      <w:r>
        <w:fldChar w:fldCharType="end"/>
      </w:r>
    </w:p>
    <w:p w14:paraId="62CA531D" w14:textId="7578D1C9" w:rsidR="00D22A93" w:rsidRDefault="00D22A93">
      <w:pPr>
        <w:pStyle w:val="TOC3"/>
        <w:tabs>
          <w:tab w:val="left" w:pos="1134"/>
          <w:tab w:val="right" w:leader="dot" w:pos="10195"/>
        </w:tabs>
        <w:rPr>
          <w:rFonts w:eastAsiaTheme="minorEastAsia"/>
          <w:noProof/>
          <w:sz w:val="22"/>
          <w:lang w:eastAsia="en-GB"/>
        </w:rPr>
      </w:pPr>
      <w:r>
        <w:rPr>
          <w:noProof/>
        </w:rPr>
        <w:t>4.12.1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_Toc76633484 \h </w:instrText>
      </w:r>
      <w:r>
        <w:rPr>
          <w:noProof/>
        </w:rPr>
      </w:r>
      <w:r>
        <w:rPr>
          <w:noProof/>
        </w:rPr>
        <w:fldChar w:fldCharType="separate"/>
      </w:r>
      <w:r>
        <w:rPr>
          <w:noProof/>
        </w:rPr>
        <w:t>14</w:t>
      </w:r>
      <w:r>
        <w:rPr>
          <w:noProof/>
        </w:rPr>
        <w:fldChar w:fldCharType="end"/>
      </w:r>
    </w:p>
    <w:p w14:paraId="06E35B1A" w14:textId="4BB3F9FD" w:rsidR="00D22A93" w:rsidRDefault="00D22A93">
      <w:pPr>
        <w:pStyle w:val="TOC3"/>
        <w:tabs>
          <w:tab w:val="left" w:pos="1134"/>
          <w:tab w:val="right" w:leader="dot" w:pos="10195"/>
        </w:tabs>
        <w:rPr>
          <w:rFonts w:eastAsiaTheme="minorEastAsia"/>
          <w:noProof/>
          <w:sz w:val="22"/>
          <w:lang w:eastAsia="en-GB"/>
        </w:rPr>
      </w:pPr>
      <w:r>
        <w:rPr>
          <w:noProof/>
        </w:rPr>
        <w:t>4.12.2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_Toc76633485 \h </w:instrText>
      </w:r>
      <w:r>
        <w:rPr>
          <w:noProof/>
        </w:rPr>
      </w:r>
      <w:r>
        <w:rPr>
          <w:noProof/>
        </w:rPr>
        <w:fldChar w:fldCharType="separate"/>
      </w:r>
      <w:r>
        <w:rPr>
          <w:noProof/>
        </w:rPr>
        <w:t>14</w:t>
      </w:r>
      <w:r>
        <w:rPr>
          <w:noProof/>
        </w:rPr>
        <w:fldChar w:fldCharType="end"/>
      </w:r>
    </w:p>
    <w:p w14:paraId="5B2AA692" w14:textId="2C25B417" w:rsidR="00D22A93" w:rsidRDefault="00D22A93">
      <w:pPr>
        <w:pStyle w:val="TOC2"/>
        <w:rPr>
          <w:rFonts w:eastAsiaTheme="minorEastAsia"/>
          <w:color w:val="auto"/>
          <w:lang w:eastAsia="en-GB"/>
        </w:rPr>
      </w:pPr>
      <w:r>
        <w:t>4.13</w:t>
      </w:r>
      <w:r>
        <w:rPr>
          <w:rFonts w:eastAsiaTheme="minorEastAsia"/>
          <w:color w:val="auto"/>
          <w:lang w:eastAsia="en-GB"/>
        </w:rPr>
        <w:tab/>
      </w:r>
      <w:r w:rsidRPr="00F22F1C">
        <w:t>QUALITY MANAGEMENT</w:t>
      </w:r>
      <w:r>
        <w:tab/>
      </w:r>
      <w:r>
        <w:fldChar w:fldCharType="begin"/>
      </w:r>
      <w:r>
        <w:instrText xml:space="preserve"> PAGEREF _Toc76633486 \h </w:instrText>
      </w:r>
      <w:r>
        <w:fldChar w:fldCharType="separate"/>
      </w:r>
      <w:r>
        <w:t>15</w:t>
      </w:r>
      <w:r>
        <w:fldChar w:fldCharType="end"/>
      </w:r>
    </w:p>
    <w:p w14:paraId="0E451CBD" w14:textId="5DF5B36B" w:rsidR="00D22A93" w:rsidRDefault="00D22A93">
      <w:pPr>
        <w:pStyle w:val="TOC3"/>
        <w:tabs>
          <w:tab w:val="left" w:pos="1134"/>
          <w:tab w:val="right" w:leader="dot" w:pos="10195"/>
        </w:tabs>
        <w:rPr>
          <w:rFonts w:eastAsiaTheme="minorEastAsia"/>
          <w:noProof/>
          <w:sz w:val="22"/>
          <w:lang w:eastAsia="en-GB"/>
        </w:rPr>
      </w:pPr>
      <w:r>
        <w:rPr>
          <w:noProof/>
        </w:rPr>
        <w:t>4.13.1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_Toc76633487 \h </w:instrText>
      </w:r>
      <w:r>
        <w:rPr>
          <w:noProof/>
        </w:rPr>
      </w:r>
      <w:r>
        <w:rPr>
          <w:noProof/>
        </w:rPr>
        <w:fldChar w:fldCharType="separate"/>
      </w:r>
      <w:r>
        <w:rPr>
          <w:noProof/>
        </w:rPr>
        <w:t>15</w:t>
      </w:r>
      <w:r>
        <w:rPr>
          <w:noProof/>
        </w:rPr>
        <w:fldChar w:fldCharType="end"/>
      </w:r>
    </w:p>
    <w:p w14:paraId="0C6C2F24" w14:textId="183C2039" w:rsidR="00D22A93" w:rsidRDefault="00D22A93">
      <w:pPr>
        <w:pStyle w:val="TOC3"/>
        <w:tabs>
          <w:tab w:val="left" w:pos="1134"/>
          <w:tab w:val="right" w:leader="dot" w:pos="10195"/>
        </w:tabs>
        <w:rPr>
          <w:rFonts w:eastAsiaTheme="minorEastAsia"/>
          <w:noProof/>
          <w:sz w:val="22"/>
          <w:lang w:eastAsia="en-GB"/>
        </w:rPr>
      </w:pPr>
      <w:r>
        <w:rPr>
          <w:noProof/>
        </w:rPr>
        <w:t>4.13.2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_Toc76633488 \h </w:instrText>
      </w:r>
      <w:r>
        <w:rPr>
          <w:noProof/>
        </w:rPr>
      </w:r>
      <w:r>
        <w:rPr>
          <w:noProof/>
        </w:rPr>
        <w:fldChar w:fldCharType="separate"/>
      </w:r>
      <w:r>
        <w:rPr>
          <w:noProof/>
        </w:rPr>
        <w:t>15</w:t>
      </w:r>
      <w:r>
        <w:rPr>
          <w:noProof/>
        </w:rPr>
        <w:fldChar w:fldCharType="end"/>
      </w:r>
    </w:p>
    <w:p w14:paraId="2D593F90" w14:textId="153AFAD3" w:rsidR="00D22A93" w:rsidRDefault="00D22A93">
      <w:pPr>
        <w:pStyle w:val="TOC2"/>
        <w:rPr>
          <w:rFonts w:eastAsiaTheme="minorEastAsia"/>
          <w:color w:val="auto"/>
          <w:lang w:eastAsia="en-GB"/>
        </w:rPr>
      </w:pPr>
      <w:r>
        <w:t>4.14</w:t>
      </w:r>
      <w:r>
        <w:rPr>
          <w:rFonts w:eastAsiaTheme="minorEastAsia"/>
          <w:color w:val="auto"/>
          <w:lang w:eastAsia="en-GB"/>
        </w:rPr>
        <w:tab/>
      </w:r>
      <w:r>
        <w:t>ADDITIONAL GUIDANCE RELATED TO THE PROVISION OF INLAND VTS</w:t>
      </w:r>
      <w:r>
        <w:tab/>
      </w:r>
      <w:r>
        <w:fldChar w:fldCharType="begin"/>
      </w:r>
      <w:r>
        <w:instrText xml:space="preserve"> PAGEREF _Toc76633489 \h </w:instrText>
      </w:r>
      <w:r>
        <w:fldChar w:fldCharType="separate"/>
      </w:r>
      <w:r>
        <w:t>15</w:t>
      </w:r>
      <w:r>
        <w:fldChar w:fldCharType="end"/>
      </w:r>
    </w:p>
    <w:p w14:paraId="53E835BA" w14:textId="45173AE8" w:rsidR="00D22A93" w:rsidRDefault="00D22A93">
      <w:pPr>
        <w:pStyle w:val="TOC3"/>
        <w:tabs>
          <w:tab w:val="left" w:pos="1134"/>
          <w:tab w:val="right" w:leader="dot" w:pos="10195"/>
        </w:tabs>
        <w:rPr>
          <w:rFonts w:eastAsiaTheme="minorEastAsia"/>
          <w:noProof/>
          <w:sz w:val="22"/>
          <w:lang w:eastAsia="en-GB"/>
        </w:rPr>
      </w:pPr>
      <w:r>
        <w:rPr>
          <w:noProof/>
        </w:rPr>
        <w:t>4.14.1</w:t>
      </w:r>
      <w:r>
        <w:rPr>
          <w:rFonts w:eastAsiaTheme="minorEastAsia"/>
          <w:noProof/>
          <w:sz w:val="22"/>
          <w:lang w:eastAsia="en-GB"/>
        </w:rPr>
        <w:tab/>
      </w:r>
      <w:r>
        <w:rPr>
          <w:noProof/>
        </w:rPr>
        <w:t>IALA guidance</w:t>
      </w:r>
      <w:r>
        <w:rPr>
          <w:noProof/>
        </w:rPr>
        <w:tab/>
      </w:r>
      <w:r>
        <w:rPr>
          <w:noProof/>
        </w:rPr>
        <w:fldChar w:fldCharType="begin"/>
      </w:r>
      <w:r>
        <w:rPr>
          <w:noProof/>
        </w:rPr>
        <w:instrText xml:space="preserve"> PAGEREF _Toc76633490 \h </w:instrText>
      </w:r>
      <w:r>
        <w:rPr>
          <w:noProof/>
        </w:rPr>
      </w:r>
      <w:r>
        <w:rPr>
          <w:noProof/>
        </w:rPr>
        <w:fldChar w:fldCharType="separate"/>
      </w:r>
      <w:r>
        <w:rPr>
          <w:noProof/>
        </w:rPr>
        <w:t>15</w:t>
      </w:r>
      <w:r>
        <w:rPr>
          <w:noProof/>
        </w:rPr>
        <w:fldChar w:fldCharType="end"/>
      </w:r>
    </w:p>
    <w:p w14:paraId="0E62062D" w14:textId="5C7202B5" w:rsidR="00D22A93" w:rsidRDefault="00D22A93">
      <w:pPr>
        <w:pStyle w:val="TOC3"/>
        <w:tabs>
          <w:tab w:val="left" w:pos="1134"/>
          <w:tab w:val="right" w:leader="dot" w:pos="10195"/>
        </w:tabs>
        <w:rPr>
          <w:rFonts w:eastAsiaTheme="minorEastAsia"/>
          <w:noProof/>
          <w:sz w:val="22"/>
          <w:lang w:eastAsia="en-GB"/>
        </w:rPr>
      </w:pPr>
      <w:r>
        <w:rPr>
          <w:noProof/>
        </w:rPr>
        <w:t>4.14.2</w:t>
      </w:r>
      <w:r>
        <w:rPr>
          <w:rFonts w:eastAsiaTheme="minorEastAsia"/>
          <w:noProof/>
          <w:sz w:val="22"/>
          <w:lang w:eastAsia="en-GB"/>
        </w:rPr>
        <w:tab/>
      </w:r>
      <w:r>
        <w:rPr>
          <w:noProof/>
        </w:rPr>
        <w:t>Inland waters considerations</w:t>
      </w:r>
      <w:r>
        <w:rPr>
          <w:noProof/>
        </w:rPr>
        <w:tab/>
      </w:r>
      <w:r>
        <w:rPr>
          <w:noProof/>
        </w:rPr>
        <w:fldChar w:fldCharType="begin"/>
      </w:r>
      <w:r>
        <w:rPr>
          <w:noProof/>
        </w:rPr>
        <w:instrText xml:space="preserve"> PAGEREF _Toc76633491 \h </w:instrText>
      </w:r>
      <w:r>
        <w:rPr>
          <w:noProof/>
        </w:rPr>
      </w:r>
      <w:r>
        <w:rPr>
          <w:noProof/>
        </w:rPr>
        <w:fldChar w:fldCharType="separate"/>
      </w:r>
      <w:r>
        <w:rPr>
          <w:noProof/>
        </w:rPr>
        <w:t>15</w:t>
      </w:r>
      <w:r>
        <w:rPr>
          <w:noProof/>
        </w:rPr>
        <w:fldChar w:fldCharType="end"/>
      </w:r>
    </w:p>
    <w:p w14:paraId="6193AB83" w14:textId="72ADAEAF" w:rsidR="00D22A93" w:rsidRDefault="00D22A93">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_Toc76633492 \h </w:instrText>
      </w:r>
      <w:r>
        <w:fldChar w:fldCharType="separate"/>
      </w:r>
      <w:r>
        <w:t>16</w:t>
      </w:r>
      <w:r>
        <w:fldChar w:fldCharType="end"/>
      </w:r>
    </w:p>
    <w:p w14:paraId="79279F25" w14:textId="50226333" w:rsidR="00D22A93" w:rsidRDefault="00D22A93">
      <w:pPr>
        <w:pStyle w:val="TOC1"/>
        <w:rPr>
          <w:rFonts w:eastAsiaTheme="minorEastAsia"/>
          <w:b w:val="0"/>
          <w:color w:val="auto"/>
          <w:lang w:eastAsia="en-GB"/>
        </w:rPr>
      </w:pPr>
      <w:r>
        <w:t>6</w:t>
      </w:r>
      <w:r>
        <w:rPr>
          <w:rFonts w:eastAsiaTheme="minorEastAsia"/>
          <w:b w:val="0"/>
          <w:color w:val="auto"/>
          <w:lang w:eastAsia="en-GB"/>
        </w:rPr>
        <w:tab/>
      </w:r>
      <w:r>
        <w:t>ACRONYMS</w:t>
      </w:r>
      <w:r>
        <w:tab/>
      </w:r>
      <w:r>
        <w:fldChar w:fldCharType="begin"/>
      </w:r>
      <w:r>
        <w:instrText xml:space="preserve"> PAGEREF _Toc76633493 \h </w:instrText>
      </w:r>
      <w:r>
        <w:fldChar w:fldCharType="separate"/>
      </w:r>
      <w:r>
        <w:t>17</w:t>
      </w:r>
      <w:r>
        <w:fldChar w:fldCharType="end"/>
      </w:r>
    </w:p>
    <w:p w14:paraId="0011577D" w14:textId="6143FDBE" w:rsidR="00D22A93" w:rsidRDefault="00D22A93">
      <w:pPr>
        <w:pStyle w:val="TOC1"/>
        <w:rPr>
          <w:rFonts w:eastAsiaTheme="minorEastAsia"/>
          <w:b w:val="0"/>
          <w:color w:val="auto"/>
          <w:lang w:eastAsia="en-GB"/>
        </w:rPr>
      </w:pPr>
      <w:r>
        <w:t>7</w:t>
      </w:r>
      <w:r>
        <w:rPr>
          <w:rFonts w:eastAsiaTheme="minorEastAsia"/>
          <w:b w:val="0"/>
          <w:color w:val="auto"/>
          <w:lang w:eastAsia="en-GB"/>
        </w:rPr>
        <w:tab/>
      </w:r>
      <w:r>
        <w:t>REFERENCES</w:t>
      </w:r>
      <w:r>
        <w:tab/>
      </w:r>
      <w:r>
        <w:fldChar w:fldCharType="begin"/>
      </w:r>
      <w:r>
        <w:instrText xml:space="preserve"> PAGEREF _Toc76633494 \h </w:instrText>
      </w:r>
      <w:r>
        <w:fldChar w:fldCharType="separate"/>
      </w:r>
      <w:r>
        <w:t>17</w:t>
      </w:r>
      <w:r>
        <w:fldChar w:fldCharType="end"/>
      </w:r>
    </w:p>
    <w:p w14:paraId="4D92C01A" w14:textId="3456126E" w:rsidR="00642025" w:rsidRPr="0093492E" w:rsidRDefault="004A4EC4" w:rsidP="00BA5754">
      <w:pPr>
        <w:rPr>
          <w:noProof/>
        </w:rPr>
      </w:pPr>
      <w:r>
        <w:rPr>
          <w:noProof/>
        </w:rPr>
        <w:fldChar w:fldCharType="end"/>
      </w:r>
    </w:p>
    <w:p w14:paraId="457B7A2F"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DCEF440" w14:textId="77777777" w:rsidR="00B16EDF" w:rsidRDefault="00B16EDF" w:rsidP="00B16EDF">
      <w:pPr>
        <w:pStyle w:val="Heading1"/>
      </w:pPr>
      <w:bookmarkStart w:id="1" w:name="_Toc76633442"/>
      <w:bookmarkStart w:id="2" w:name="_Hlk66797687"/>
      <w:bookmarkStart w:id="3" w:name="_Hlk62661028"/>
      <w:r>
        <w:lastRenderedPageBreak/>
        <w:t>INTRODUCTION</w:t>
      </w:r>
      <w:bookmarkEnd w:id="1"/>
    </w:p>
    <w:p w14:paraId="577CFDC9" w14:textId="77777777" w:rsidR="00B16EDF" w:rsidRDefault="00B16EDF" w:rsidP="00B16EDF">
      <w:pPr>
        <w:pStyle w:val="Heading1separatationline"/>
      </w:pPr>
    </w:p>
    <w:p w14:paraId="6496D9B1" w14:textId="77777777" w:rsidR="00F241D7" w:rsidRDefault="00471BA8" w:rsidP="00471BA8">
      <w:pPr>
        <w:pStyle w:val="BodyText"/>
        <w:spacing w:line="240" w:lineRule="auto"/>
      </w:pPr>
      <w:r w:rsidRPr="00037ADE">
        <w:t>Inland water</w:t>
      </w:r>
      <w:r>
        <w:t>s or i</w:t>
      </w:r>
      <w:r w:rsidRPr="00037ADE">
        <w:t xml:space="preserve">nland </w:t>
      </w:r>
      <w:r>
        <w:t>w</w:t>
      </w:r>
      <w:r w:rsidRPr="00037ADE">
        <w:t>ater</w:t>
      </w:r>
      <w:r>
        <w:t>way</w:t>
      </w:r>
      <w:r w:rsidRPr="00037ADE">
        <w:t>s are rivers, lakes or other stretches of water, whether linked to the sea or landlocked, which by natural or man-made features are suitable for navigation.</w:t>
      </w:r>
      <w:r>
        <w:t xml:space="preserve"> </w:t>
      </w:r>
    </w:p>
    <w:p w14:paraId="3C6DEA30" w14:textId="77777777" w:rsidR="00754FFE" w:rsidRDefault="00B1533D" w:rsidP="00D22A93">
      <w:pPr>
        <w:pStyle w:val="BodyText"/>
        <w:spacing w:after="0" w:line="240" w:lineRule="auto"/>
      </w:pPr>
      <w:r>
        <w:t>T</w:t>
      </w:r>
      <w:r w:rsidRPr="00471BA8">
        <w:t>he United Nations Convention on the Law of the Sea (UNCLOS)</w:t>
      </w:r>
      <w:r>
        <w:t xml:space="preserve"> </w:t>
      </w:r>
      <w:r w:rsidR="00BB1783">
        <w:t xml:space="preserve">[1] </w:t>
      </w:r>
      <w:r>
        <w:t>does not use t</w:t>
      </w:r>
      <w:r w:rsidR="00471BA8" w:rsidRPr="00471BA8">
        <w:t xml:space="preserve">he term “inland waters” </w:t>
      </w:r>
      <w:r w:rsidR="008E7FA3">
        <w:t xml:space="preserve">but </w:t>
      </w:r>
      <w:r w:rsidR="00471BA8" w:rsidRPr="00471BA8">
        <w:t xml:space="preserve">refers to a nation's </w:t>
      </w:r>
      <w:r w:rsidR="008E7FA3">
        <w:t>“</w:t>
      </w:r>
      <w:r w:rsidR="00471BA8" w:rsidRPr="00471BA8">
        <w:t>internal waters</w:t>
      </w:r>
      <w:r w:rsidR="008E7FA3">
        <w:t>”</w:t>
      </w:r>
      <w:r w:rsidR="00754FFE">
        <w:t xml:space="preserve"> and states that:</w:t>
      </w:r>
    </w:p>
    <w:p w14:paraId="0BE41837" w14:textId="3D00367F" w:rsidR="00471BA8" w:rsidRDefault="00754FFE" w:rsidP="00402707">
      <w:pPr>
        <w:pStyle w:val="BodyText"/>
        <w:spacing w:line="240" w:lineRule="auto"/>
        <w:ind w:left="708"/>
      </w:pPr>
      <w:r>
        <w:t>‘</w:t>
      </w:r>
      <w:proofErr w:type="gramStart"/>
      <w:r w:rsidRPr="00402707">
        <w:rPr>
          <w:i/>
          <w:iCs/>
        </w:rPr>
        <w:t>waters</w:t>
      </w:r>
      <w:proofErr w:type="gramEnd"/>
      <w:r w:rsidRPr="00402707">
        <w:rPr>
          <w:i/>
          <w:iCs/>
        </w:rPr>
        <w:t xml:space="preserve"> on the landward side of the baseline of the territorial sea form part of the internal waters of the State’.</w:t>
      </w:r>
    </w:p>
    <w:p w14:paraId="54A070E0" w14:textId="05BD12A1" w:rsidR="00F241D7" w:rsidRPr="00AA24D3" w:rsidRDefault="00B1533D" w:rsidP="00D22A93">
      <w:pPr>
        <w:pStyle w:val="BodyText"/>
        <w:spacing w:after="0" w:line="240" w:lineRule="auto"/>
      </w:pPr>
      <w:r>
        <w:t xml:space="preserve">The </w:t>
      </w:r>
      <w:r w:rsidRPr="00B1533D">
        <w:t>International Convention for the Safety of Life at Sea (SOLAS), 197</w:t>
      </w:r>
      <w:r>
        <w:t>4, as amended</w:t>
      </w:r>
      <w:r w:rsidR="00BB1783">
        <w:t xml:space="preserve"> [2]</w:t>
      </w:r>
      <w:r>
        <w:t xml:space="preserve">, </w:t>
      </w:r>
      <w:r w:rsidR="00BB1783">
        <w:t xml:space="preserve">states in </w:t>
      </w:r>
      <w:r w:rsidR="00F241D7" w:rsidRPr="00AA24D3">
        <w:t xml:space="preserve">Chapter V on Safety of </w:t>
      </w:r>
      <w:r w:rsidR="00BB1783">
        <w:t>N</w:t>
      </w:r>
      <w:r w:rsidR="00F241D7" w:rsidRPr="00AA24D3">
        <w:t>avigation</w:t>
      </w:r>
      <w:r>
        <w:t>, inter alia,</w:t>
      </w:r>
      <w:r w:rsidR="00F241D7" w:rsidRPr="00AA24D3">
        <w:t xml:space="preserve"> that:</w:t>
      </w:r>
    </w:p>
    <w:p w14:paraId="2A171B25" w14:textId="4180702C" w:rsidR="00F241D7" w:rsidRDefault="00F241D7" w:rsidP="002203C2">
      <w:pPr>
        <w:pStyle w:val="BodyText"/>
        <w:spacing w:after="0" w:line="240" w:lineRule="auto"/>
        <w:ind w:left="709"/>
      </w:pPr>
      <w:r w:rsidRPr="00AA24D3">
        <w:rPr>
          <w:i/>
          <w:iCs/>
        </w:rPr>
        <w:t xml:space="preserve">‘The </w:t>
      </w:r>
      <w:r w:rsidR="00B1533D">
        <w:rPr>
          <w:i/>
          <w:iCs/>
        </w:rPr>
        <w:t>A</w:t>
      </w:r>
      <w:r w:rsidRPr="00AA24D3">
        <w:rPr>
          <w:i/>
          <w:iCs/>
        </w:rPr>
        <w:t>dministration may decide to what extent this chapter shall apply to ships operating solely in waters landward of the baselines which are established in accordance with international law.’</w:t>
      </w:r>
      <w:r w:rsidR="00B1533D">
        <w:t xml:space="preserve"> (Regulation </w:t>
      </w:r>
      <w:r w:rsidR="00BB1783">
        <w:t>V/</w:t>
      </w:r>
      <w:r w:rsidR="00B1533D">
        <w:t>1); and</w:t>
      </w:r>
    </w:p>
    <w:p w14:paraId="6A555FD9" w14:textId="4A59AA08" w:rsidR="00B1533D" w:rsidRPr="00402707" w:rsidRDefault="00B1533D" w:rsidP="00F241D7">
      <w:pPr>
        <w:pStyle w:val="BodyText"/>
        <w:spacing w:line="240" w:lineRule="auto"/>
        <w:ind w:left="708"/>
      </w:pPr>
      <w:r w:rsidRPr="002203C2">
        <w:rPr>
          <w:i/>
          <w:iCs/>
        </w:rPr>
        <w:t>‘Contracting Governments undertake to arrange for the establishment of VTS where, in their opinion, the volume of traffic or the degree of risk justifies such services’</w:t>
      </w:r>
      <w:r w:rsidRPr="00B1533D">
        <w:t>.</w:t>
      </w:r>
      <w:r w:rsidR="00BB1783">
        <w:t xml:space="preserve"> (Regulation V/12).</w:t>
      </w:r>
    </w:p>
    <w:p w14:paraId="7C328EF4" w14:textId="57BA4AF9" w:rsidR="00887749" w:rsidRDefault="00B16EDF" w:rsidP="00D22A93">
      <w:pPr>
        <w:pStyle w:val="BodyText"/>
        <w:spacing w:after="0"/>
      </w:pPr>
      <w:bookmarkStart w:id="4" w:name="_Hlk75176440"/>
      <w:r>
        <w:t xml:space="preserve">IMO Resolution </w:t>
      </w:r>
      <w:proofErr w:type="spellStart"/>
      <w:r>
        <w:t>A.</w:t>
      </w:r>
      <w:r w:rsidRPr="003F0C2F">
        <w:rPr>
          <w:highlight w:val="yellow"/>
        </w:rPr>
        <w:t>xxx</w:t>
      </w:r>
      <w:proofErr w:type="spellEnd"/>
      <w:r w:rsidRPr="003F0C2F">
        <w:rPr>
          <w:highlight w:val="yellow"/>
        </w:rPr>
        <w:t>(xx)</w:t>
      </w:r>
      <w:r>
        <w:t xml:space="preserve"> - </w:t>
      </w:r>
      <w:r w:rsidRPr="003F0C2F">
        <w:t xml:space="preserve">Guidelines for Vessel Traffic Services </w:t>
      </w:r>
      <w:r w:rsidRPr="00AA24D3">
        <w:t>[</w:t>
      </w:r>
      <w:r w:rsidR="00BB1783">
        <w:t>3</w:t>
      </w:r>
      <w:r w:rsidRPr="00AA24D3">
        <w:t>]</w:t>
      </w:r>
      <w:r>
        <w:t xml:space="preserve"> is </w:t>
      </w:r>
      <w:r w:rsidRPr="009440B7">
        <w:t xml:space="preserve">associated with </w:t>
      </w:r>
      <w:r w:rsidRPr="00E77242">
        <w:t>SOLAS</w:t>
      </w:r>
      <w:r w:rsidR="00BB1783">
        <w:t xml:space="preserve"> Regulation V/12</w:t>
      </w:r>
      <w:r w:rsidRPr="00AA24D3">
        <w:t>.</w:t>
      </w:r>
      <w:r>
        <w:t xml:space="preserve">  It provides high-level guidance for planning, implementing and operating a vessel traffic service under national law.  This </w:t>
      </w:r>
      <w:r w:rsidR="00887749">
        <w:t xml:space="preserve">resolution notes that the International Association of Marine Aids to Navigation and Lighthouse Authorities </w:t>
      </w:r>
      <w:r w:rsidR="00754FFE">
        <w:t>(</w:t>
      </w:r>
      <w:r>
        <w:t>IALA</w:t>
      </w:r>
      <w:r w:rsidR="00754FFE">
        <w:t>)</w:t>
      </w:r>
      <w:r>
        <w:t xml:space="preserve"> </w:t>
      </w:r>
      <w:r w:rsidR="00887749">
        <w:t>has contributed significantly to the development of internationally harmonized guidance for vessel traffic services and states that:</w:t>
      </w:r>
    </w:p>
    <w:p w14:paraId="7120ED3F" w14:textId="1161CF88" w:rsidR="00B16EDF" w:rsidRPr="00402707" w:rsidRDefault="00887749" w:rsidP="00402707">
      <w:pPr>
        <w:pStyle w:val="BodyText"/>
        <w:ind w:left="708"/>
        <w:rPr>
          <w:i/>
          <w:iCs/>
        </w:rPr>
      </w:pPr>
      <w:r w:rsidRPr="00402707">
        <w:rPr>
          <w:i/>
          <w:iCs/>
        </w:rPr>
        <w:t xml:space="preserve">‘Contracting Governments are encouraged to take into account IALA standards and associated recommendations, guidelines and model </w:t>
      </w:r>
      <w:proofErr w:type="gramStart"/>
      <w:r w:rsidRPr="00402707">
        <w:rPr>
          <w:i/>
          <w:iCs/>
        </w:rPr>
        <w:t>courses’</w:t>
      </w:r>
      <w:proofErr w:type="gramEnd"/>
      <w:r w:rsidRPr="00402707">
        <w:rPr>
          <w:i/>
          <w:iCs/>
        </w:rPr>
        <w:t>.</w:t>
      </w:r>
    </w:p>
    <w:bookmarkEnd w:id="4"/>
    <w:p w14:paraId="0AD3C7A6" w14:textId="23A6B47B" w:rsidR="00AF66A8" w:rsidRDefault="00D15E1B" w:rsidP="00AF66A8">
      <w:pPr>
        <w:pStyle w:val="BodyText"/>
      </w:pPr>
      <w:r w:rsidRPr="00D15E1B">
        <w:t>A State has sovereignty over its inland waters and may make laws to regulate inland waters and their use and may utilize any resource. Foreign vessels have no right of passage within inland waters and the passage of foreign vessels in inland waters may be regulated by national or regional legislation</w:t>
      </w:r>
      <w:r w:rsidR="00533DBD">
        <w:t xml:space="preserve">.  </w:t>
      </w:r>
      <w:r w:rsidR="00836426">
        <w:t>While</w:t>
      </w:r>
      <w:r w:rsidR="00533DBD">
        <w:t xml:space="preserve"> th</w:t>
      </w:r>
      <w:r w:rsidR="00AF66A8" w:rsidRPr="00AF66A8">
        <w:t xml:space="preserve">e </w:t>
      </w:r>
      <w:r w:rsidR="00533DBD">
        <w:t>obligations</w:t>
      </w:r>
      <w:r w:rsidR="00AF66A8" w:rsidRPr="00AF66A8">
        <w:t xml:space="preserve"> of SOLAS </w:t>
      </w:r>
      <w:r w:rsidR="00402707">
        <w:t>Regulation</w:t>
      </w:r>
      <w:r w:rsidR="00AF66A8" w:rsidRPr="00AF66A8">
        <w:t xml:space="preserve"> V/12</w:t>
      </w:r>
      <w:r w:rsidR="00836426">
        <w:t>,</w:t>
      </w:r>
      <w:r w:rsidR="00AF66A8" w:rsidRPr="00AF66A8">
        <w:t xml:space="preserve"> IMO Resolution </w:t>
      </w:r>
      <w:proofErr w:type="spellStart"/>
      <w:r w:rsidR="00AF66A8" w:rsidRPr="00AF66A8">
        <w:t>A.</w:t>
      </w:r>
      <w:r w:rsidR="00AF66A8" w:rsidRPr="00D15E1B">
        <w:rPr>
          <w:highlight w:val="yellow"/>
        </w:rPr>
        <w:t>xxx</w:t>
      </w:r>
      <w:proofErr w:type="spellEnd"/>
      <w:r w:rsidR="00AF66A8" w:rsidRPr="00D15E1B">
        <w:rPr>
          <w:highlight w:val="yellow"/>
        </w:rPr>
        <w:t>(xx</w:t>
      </w:r>
      <w:r w:rsidR="00754FFE" w:rsidRPr="00D15E1B">
        <w:rPr>
          <w:highlight w:val="yellow"/>
        </w:rPr>
        <w:t>)</w:t>
      </w:r>
      <w:r w:rsidR="00754FFE" w:rsidRPr="00AF66A8">
        <w:t xml:space="preserve"> </w:t>
      </w:r>
      <w:r w:rsidR="00836426">
        <w:t xml:space="preserve">and IALA Standards </w:t>
      </w:r>
      <w:r w:rsidR="00754FFE">
        <w:t>do</w:t>
      </w:r>
      <w:r w:rsidR="00533DBD">
        <w:t xml:space="preserve"> not apply</w:t>
      </w:r>
      <w:r w:rsidR="00836426">
        <w:t xml:space="preserve"> in inland waters</w:t>
      </w:r>
      <w:r w:rsidR="00533DBD">
        <w:t>,</w:t>
      </w:r>
      <w:r w:rsidR="00AF66A8" w:rsidRPr="00AF66A8">
        <w:t xml:space="preserve"> it is recommended that their provisions are taken into account</w:t>
      </w:r>
      <w:r w:rsidR="00BB1783">
        <w:t>.</w:t>
      </w:r>
    </w:p>
    <w:p w14:paraId="6B02C395" w14:textId="4C2230C6" w:rsidR="00836426" w:rsidRDefault="00836426" w:rsidP="00B16EDF">
      <w:pPr>
        <w:pStyle w:val="BodyText"/>
        <w:spacing w:line="240" w:lineRule="auto"/>
      </w:pPr>
      <w:r w:rsidRPr="00836426">
        <w:t>Noting the IMO regulatory framework for VTS does not apply in inland waters</w:t>
      </w:r>
      <w:r>
        <w:t>,</w:t>
      </w:r>
      <w:r w:rsidRPr="00836426">
        <w:t xml:space="preserve"> the following definition for an</w:t>
      </w:r>
      <w:r w:rsidRPr="00836426" w:rsidDel="00836426">
        <w:t xml:space="preserve"> </w:t>
      </w:r>
      <w:r w:rsidR="00D15E1B">
        <w:t>i</w:t>
      </w:r>
      <w:r w:rsidR="00B16EDF" w:rsidRPr="00AA24D3">
        <w:t>nland vessel traffic service (</w:t>
      </w:r>
      <w:r w:rsidR="00B16EDF">
        <w:t xml:space="preserve">Inland </w:t>
      </w:r>
      <w:r w:rsidR="00B16EDF" w:rsidRPr="00AA24D3">
        <w:t xml:space="preserve">VTS) </w:t>
      </w:r>
      <w:r w:rsidRPr="00836426">
        <w:t>has been adopted:</w:t>
      </w:r>
    </w:p>
    <w:p w14:paraId="386B9CF2" w14:textId="10F98643" w:rsidR="00B16EDF" w:rsidRPr="00836426" w:rsidRDefault="00836426" w:rsidP="00836426">
      <w:pPr>
        <w:pStyle w:val="BodyText"/>
        <w:spacing w:line="240" w:lineRule="auto"/>
        <w:ind w:left="432"/>
        <w:rPr>
          <w:i/>
          <w:iCs/>
        </w:rPr>
      </w:pPr>
      <w:r w:rsidRPr="00836426">
        <w:rPr>
          <w:i/>
          <w:iCs/>
        </w:rPr>
        <w:t>A</w:t>
      </w:r>
      <w:r w:rsidR="00B16EDF" w:rsidRPr="00836426">
        <w:rPr>
          <w:i/>
          <w:iCs/>
        </w:rPr>
        <w:t xml:space="preserve"> service</w:t>
      </w:r>
      <w:r w:rsidR="006F4B35">
        <w:rPr>
          <w:i/>
          <w:iCs/>
        </w:rPr>
        <w:t xml:space="preserve"> in inland waters</w:t>
      </w:r>
      <w:r w:rsidR="00B16EDF" w:rsidRPr="00836426">
        <w:rPr>
          <w:i/>
          <w:iCs/>
        </w:rPr>
        <w:t xml:space="preserve"> implemented by an authority</w:t>
      </w:r>
      <w:r w:rsidR="006F4B35">
        <w:rPr>
          <w:i/>
          <w:iCs/>
        </w:rPr>
        <w:t xml:space="preserve"> with</w:t>
      </w:r>
      <w:r w:rsidR="00B16EDF" w:rsidRPr="00836426">
        <w:rPr>
          <w:i/>
          <w:iCs/>
        </w:rPr>
        <w:t xml:space="preserve"> </w:t>
      </w:r>
      <w:r w:rsidR="006F4B35" w:rsidRPr="00836426">
        <w:rPr>
          <w:i/>
          <w:iCs/>
        </w:rPr>
        <w:t xml:space="preserve">the capability to interact with </w:t>
      </w:r>
      <w:r w:rsidR="006F4B35">
        <w:rPr>
          <w:i/>
          <w:iCs/>
        </w:rPr>
        <w:t xml:space="preserve">vessel </w:t>
      </w:r>
      <w:r w:rsidR="006F4B35" w:rsidRPr="00836426">
        <w:rPr>
          <w:i/>
          <w:iCs/>
        </w:rPr>
        <w:t>traffic</w:t>
      </w:r>
      <w:r w:rsidR="006F4B35">
        <w:rPr>
          <w:i/>
          <w:iCs/>
        </w:rPr>
        <w:t xml:space="preserve"> and</w:t>
      </w:r>
      <w:r w:rsidR="006F4B35" w:rsidRPr="00836426">
        <w:rPr>
          <w:i/>
          <w:iCs/>
        </w:rPr>
        <w:t xml:space="preserve"> respond to</w:t>
      </w:r>
      <w:r w:rsidR="006F4B35">
        <w:rPr>
          <w:i/>
          <w:iCs/>
        </w:rPr>
        <w:t xml:space="preserve"> developing</w:t>
      </w:r>
      <w:r w:rsidR="006F4B35" w:rsidRPr="00836426">
        <w:rPr>
          <w:i/>
          <w:iCs/>
        </w:rPr>
        <w:t xml:space="preserve"> situations </w:t>
      </w:r>
      <w:r w:rsidR="006F4B35">
        <w:rPr>
          <w:i/>
          <w:iCs/>
        </w:rPr>
        <w:t xml:space="preserve">within a vessel traffic service area </w:t>
      </w:r>
      <w:r w:rsidR="00B16EDF" w:rsidRPr="00836426">
        <w:rPr>
          <w:i/>
          <w:iCs/>
        </w:rPr>
        <w:t xml:space="preserve">to improve the safety and efficiency of </w:t>
      </w:r>
      <w:r w:rsidR="006F4B35">
        <w:rPr>
          <w:i/>
          <w:iCs/>
        </w:rPr>
        <w:t>navigation, contribute to safety of life</w:t>
      </w:r>
      <w:r w:rsidR="00B16EDF" w:rsidRPr="00836426">
        <w:rPr>
          <w:i/>
          <w:iCs/>
        </w:rPr>
        <w:t xml:space="preserve"> and </w:t>
      </w:r>
      <w:r w:rsidR="006F4B35">
        <w:rPr>
          <w:i/>
          <w:iCs/>
        </w:rPr>
        <w:t xml:space="preserve">support the </w:t>
      </w:r>
      <w:r w:rsidR="00B16EDF" w:rsidRPr="00836426">
        <w:rPr>
          <w:i/>
          <w:iCs/>
        </w:rPr>
        <w:t>protect</w:t>
      </w:r>
      <w:r w:rsidR="006F4B35">
        <w:rPr>
          <w:i/>
          <w:iCs/>
        </w:rPr>
        <w:t>ion of</w:t>
      </w:r>
      <w:r w:rsidR="00B16EDF" w:rsidRPr="00836426">
        <w:rPr>
          <w:i/>
          <w:iCs/>
        </w:rPr>
        <w:t xml:space="preserve"> the environment</w:t>
      </w:r>
      <w:r w:rsidR="006F4B35">
        <w:rPr>
          <w:i/>
          <w:iCs/>
        </w:rPr>
        <w:t>.</w:t>
      </w:r>
      <w:r w:rsidR="00B16EDF" w:rsidRPr="00836426">
        <w:rPr>
          <w:i/>
          <w:iCs/>
        </w:rPr>
        <w:t xml:space="preserve"> </w:t>
      </w:r>
    </w:p>
    <w:p w14:paraId="1370CA95" w14:textId="77777777" w:rsidR="00B16EDF" w:rsidRPr="00205D9B" w:rsidRDefault="00B16EDF" w:rsidP="00B16EDF">
      <w:pPr>
        <w:pStyle w:val="Heading1"/>
      </w:pPr>
      <w:bookmarkStart w:id="5" w:name="_Toc76633443"/>
      <w:r>
        <w:t>PURPOSE</w:t>
      </w:r>
      <w:bookmarkEnd w:id="5"/>
      <w:r>
        <w:t xml:space="preserve"> </w:t>
      </w:r>
    </w:p>
    <w:p w14:paraId="6918615C" w14:textId="77777777" w:rsidR="00B16EDF" w:rsidRPr="00205D9B" w:rsidRDefault="00B16EDF" w:rsidP="00B16EDF">
      <w:pPr>
        <w:pStyle w:val="Heading1separatationline"/>
        <w:rPr>
          <w:sz w:val="28"/>
          <w:szCs w:val="28"/>
        </w:rPr>
      </w:pPr>
    </w:p>
    <w:p w14:paraId="675BFF34" w14:textId="36221B7A" w:rsidR="00B16EDF" w:rsidRDefault="00B16EDF" w:rsidP="00B16EDF">
      <w:pPr>
        <w:pStyle w:val="BodyText"/>
      </w:pPr>
      <w:r w:rsidRPr="00AA24D3">
        <w:t>The purpose of th</w:t>
      </w:r>
      <w:r>
        <w:t xml:space="preserve">is </w:t>
      </w:r>
      <w:r w:rsidRPr="00AA24D3">
        <w:t>guid</w:t>
      </w:r>
      <w:r>
        <w:t>eline</w:t>
      </w:r>
      <w:r w:rsidRPr="00AA24D3">
        <w:t xml:space="preserve"> is to assist authorities establish </w:t>
      </w:r>
      <w:r w:rsidR="00754FFE">
        <w:t xml:space="preserve">Inland </w:t>
      </w:r>
      <w:r w:rsidRPr="00AA24D3">
        <w:t>VTS in inland waters effectively and in a manner that reflects the international regulatory regime for VTS</w:t>
      </w:r>
      <w:r w:rsidR="00754FFE">
        <w:t>.</w:t>
      </w:r>
      <w:r w:rsidRPr="00AA24D3">
        <w:t xml:space="preserve"> It identifies IALA recommendations and guidelines that may have relevance to </w:t>
      </w:r>
      <w:r w:rsidR="00541CA9">
        <w:t xml:space="preserve">Inland </w:t>
      </w:r>
      <w:r w:rsidRPr="00AA24D3">
        <w:t>VTS and offers considerations for applying or adapting IALA guidance to inland waters, which national administrations may wish to take into account when applying this to national legislation or policy.</w:t>
      </w:r>
    </w:p>
    <w:tbl>
      <w:tblPr>
        <w:tblStyle w:val="TableGrid"/>
        <w:tblW w:w="0" w:type="auto"/>
        <w:tblInd w:w="137" w:type="dxa"/>
        <w:shd w:val="clear" w:color="auto" w:fill="DADFF6"/>
        <w:tblLook w:val="04A0" w:firstRow="1" w:lastRow="0" w:firstColumn="1" w:lastColumn="0" w:noHBand="0" w:noVBand="1"/>
      </w:tblPr>
      <w:tblGrid>
        <w:gridCol w:w="9599"/>
      </w:tblGrid>
      <w:tr w:rsidR="00B16EDF" w:rsidRPr="00625D94" w14:paraId="5A1EED52" w14:textId="77777777" w:rsidTr="00EA17D6">
        <w:tc>
          <w:tcPr>
            <w:tcW w:w="9599" w:type="dxa"/>
            <w:shd w:val="clear" w:color="auto" w:fill="DADFF6"/>
          </w:tcPr>
          <w:p w14:paraId="430F7A54" w14:textId="5593F185" w:rsidR="00B16EDF" w:rsidRDefault="00037ADE" w:rsidP="00EA17D6">
            <w:pPr>
              <w:spacing w:before="120" w:after="120"/>
              <w:rPr>
                <w:sz w:val="22"/>
              </w:rPr>
            </w:pPr>
            <w:r>
              <w:rPr>
                <w:sz w:val="22"/>
              </w:rPr>
              <w:t xml:space="preserve">IALA </w:t>
            </w:r>
            <w:r w:rsidR="00B16EDF" w:rsidRPr="00637597">
              <w:rPr>
                <w:sz w:val="22"/>
              </w:rPr>
              <w:t xml:space="preserve">Guideline </w:t>
            </w:r>
            <w:proofErr w:type="spellStart"/>
            <w:r w:rsidR="00B16EDF" w:rsidRPr="006A7B1A">
              <w:rPr>
                <w:sz w:val="22"/>
                <w:highlight w:val="yellow"/>
              </w:rPr>
              <w:t>Gnnnn</w:t>
            </w:r>
            <w:proofErr w:type="spellEnd"/>
            <w:r w:rsidR="00B16EDF" w:rsidRPr="00637597">
              <w:rPr>
                <w:sz w:val="22"/>
              </w:rPr>
              <w:t xml:space="preserve"> </w:t>
            </w:r>
            <w:r w:rsidR="00B16EDF">
              <w:rPr>
                <w:sz w:val="22"/>
              </w:rPr>
              <w:t xml:space="preserve">is </w:t>
            </w:r>
            <w:del w:id="6" w:author="Barry" w:date="2021-09-24T13:54:00Z">
              <w:r w:rsidR="00B16EDF" w:rsidDel="00EF5B50">
                <w:rPr>
                  <w:sz w:val="22"/>
                </w:rPr>
                <w:delText xml:space="preserve">not </w:delText>
              </w:r>
            </w:del>
            <w:r w:rsidR="00B16EDF">
              <w:rPr>
                <w:sz w:val="22"/>
              </w:rPr>
              <w:t xml:space="preserve">associated with </w:t>
            </w:r>
            <w:del w:id="7" w:author="Barry" w:date="2021-09-24T13:54:00Z">
              <w:r w:rsidR="00B16EDF" w:rsidRPr="00D36107" w:rsidDel="00EF5B50">
                <w:rPr>
                  <w:sz w:val="22"/>
                </w:rPr>
                <w:delText>an</w:delText>
              </w:r>
              <w:r w:rsidR="00E913A6" w:rsidDel="00EF5B50">
                <w:rPr>
                  <w:sz w:val="22"/>
                </w:rPr>
                <w:delText xml:space="preserve"> </w:delText>
              </w:r>
            </w:del>
            <w:r w:rsidR="00B16EDF" w:rsidRPr="00D36107">
              <w:rPr>
                <w:sz w:val="22"/>
              </w:rPr>
              <w:t xml:space="preserve">IALA Recommendation </w:t>
            </w:r>
            <w:ins w:id="8" w:author="Barry" w:date="2021-09-24T13:53:00Z">
              <w:r w:rsidR="00EF5B50" w:rsidRPr="00EF5B50">
                <w:rPr>
                  <w:sz w:val="22"/>
                </w:rPr>
                <w:t>R0119 (V-119) Establishment of a VTS</w:t>
              </w:r>
            </w:ins>
            <w:del w:id="9" w:author="Barry" w:date="2021-09-24T13:53:00Z">
              <w:r w:rsidR="00533DBD" w:rsidDel="00EF5B50">
                <w:rPr>
                  <w:sz w:val="22"/>
                </w:rPr>
                <w:delText xml:space="preserve">relating to </w:delText>
              </w:r>
              <w:r w:rsidR="00836426" w:rsidDel="00EF5B50">
                <w:rPr>
                  <w:sz w:val="22"/>
                </w:rPr>
                <w:delText xml:space="preserve">a </w:delText>
              </w:r>
              <w:r w:rsidR="00533DBD" w:rsidDel="00EF5B50">
                <w:rPr>
                  <w:sz w:val="22"/>
                </w:rPr>
                <w:delText>VTS</w:delText>
              </w:r>
            </w:del>
            <w:r w:rsidR="00836426">
              <w:rPr>
                <w:sz w:val="22"/>
              </w:rPr>
              <w:t>.</w:t>
            </w:r>
            <w:r w:rsidR="00B16EDF">
              <w:rPr>
                <w:sz w:val="22"/>
              </w:rPr>
              <w:t xml:space="preserve"> </w:t>
            </w:r>
          </w:p>
          <w:p w14:paraId="4F5A6699" w14:textId="5B4A3E96" w:rsidR="00037ADE" w:rsidRPr="00637597" w:rsidRDefault="00836426" w:rsidP="00037ADE">
            <w:pPr>
              <w:pStyle w:val="BodyText"/>
            </w:pPr>
            <w:r>
              <w:rPr>
                <w:color w:val="000000"/>
              </w:rPr>
              <w:t>This guideline</w:t>
            </w:r>
            <w:r w:rsidRPr="00836426">
              <w:rPr>
                <w:color w:val="000000"/>
              </w:rPr>
              <w:t xml:space="preserve"> is an informative document which describes desirable practices to assist authorities establishing Inland VTS to plan, implement and operate them in a harmonized manner </w:t>
            </w:r>
            <w:r w:rsidR="0009370E">
              <w:rPr>
                <w:color w:val="000000"/>
              </w:rPr>
              <w:t xml:space="preserve">that is aligned </w:t>
            </w:r>
            <w:r w:rsidRPr="00836426">
              <w:rPr>
                <w:color w:val="000000"/>
              </w:rPr>
              <w:t xml:space="preserve">with IALA Standards </w:t>
            </w:r>
            <w:r w:rsidR="0009370E">
              <w:rPr>
                <w:color w:val="000000"/>
              </w:rPr>
              <w:t xml:space="preserve">as appropriate </w:t>
            </w:r>
            <w:r w:rsidRPr="00836426">
              <w:rPr>
                <w:color w:val="000000"/>
              </w:rPr>
              <w:t xml:space="preserve">to minimise any confusion to masters </w:t>
            </w:r>
            <w:r>
              <w:rPr>
                <w:color w:val="000000"/>
              </w:rPr>
              <w:t xml:space="preserve">of </w:t>
            </w:r>
            <w:r w:rsidRPr="00836426">
              <w:rPr>
                <w:color w:val="000000"/>
              </w:rPr>
              <w:t>sea-going ships and skippers of inland waterway vessels moving from one vessel traffic service area to another.</w:t>
            </w:r>
          </w:p>
        </w:tc>
      </w:tr>
    </w:tbl>
    <w:p w14:paraId="1CECCDCB" w14:textId="278C3A59" w:rsidR="00B16EDF" w:rsidRDefault="00B16EDF" w:rsidP="00B16EDF">
      <w:pPr>
        <w:pStyle w:val="Heading1"/>
      </w:pPr>
      <w:bookmarkStart w:id="10" w:name="_Toc76633444"/>
      <w:r>
        <w:lastRenderedPageBreak/>
        <w:t>FEATURES</w:t>
      </w:r>
      <w:r w:rsidRPr="008A308C">
        <w:t xml:space="preserve"> OF </w:t>
      </w:r>
      <w:r w:rsidR="00541CA9">
        <w:t xml:space="preserve">inland </w:t>
      </w:r>
      <w:r w:rsidRPr="008A308C">
        <w:t>VTS</w:t>
      </w:r>
      <w:bookmarkEnd w:id="10"/>
    </w:p>
    <w:p w14:paraId="439FB764" w14:textId="77777777" w:rsidR="00B16EDF" w:rsidRDefault="00B16EDF" w:rsidP="00B16EDF">
      <w:pPr>
        <w:pStyle w:val="Heading1separatationline"/>
      </w:pPr>
    </w:p>
    <w:p w14:paraId="614B5E94" w14:textId="2F3833F4" w:rsidR="00B16EDF" w:rsidRDefault="00B16EDF" w:rsidP="00B16EDF">
      <w:pPr>
        <w:pStyle w:val="BodyText"/>
      </w:pPr>
      <w:r>
        <w:t>Inland waterway vessels, including barges, operating in inland waters may navigate beyond inland waters into coastal and port/harbour areas</w:t>
      </w:r>
      <w:r w:rsidRPr="00AA24D3">
        <w:t>.   On the other hand,</w:t>
      </w:r>
      <w:r w:rsidRPr="00237167">
        <w:t xml:space="preserve"> </w:t>
      </w:r>
      <w:r>
        <w:t>seagoing ships may operate in inland waters.  It follows</w:t>
      </w:r>
      <w:r w:rsidRPr="007511BE">
        <w:t>, therefore,</w:t>
      </w:r>
      <w:r>
        <w:t xml:space="preserve"> that there </w:t>
      </w:r>
      <w:r w:rsidRPr="007511BE">
        <w:t>are</w:t>
      </w:r>
      <w:r>
        <w:t xml:space="preserve"> considerable benefit</w:t>
      </w:r>
      <w:r w:rsidRPr="007511BE">
        <w:t>s</w:t>
      </w:r>
      <w:r>
        <w:t xml:space="preserve"> in the control and management of vessel traffic in inland waters being harmoni</w:t>
      </w:r>
      <w:r w:rsidRPr="00AA24D3">
        <w:t>z</w:t>
      </w:r>
      <w:r>
        <w:t xml:space="preserve">ed to similar global standards as far as is appropriate and to follow the IALA guidance for </w:t>
      </w:r>
      <w:r w:rsidRPr="00365F6C">
        <w:t xml:space="preserve">operating VTS in </w:t>
      </w:r>
      <w:bookmarkStart w:id="11" w:name="_Hlk74578893"/>
      <w:r w:rsidRPr="00365F6C">
        <w:t>coastal waters and port/harbour areas</w:t>
      </w:r>
      <w:bookmarkEnd w:id="11"/>
      <w:r>
        <w:t>.</w:t>
      </w:r>
    </w:p>
    <w:p w14:paraId="23783925" w14:textId="655F999A" w:rsidR="00B16EDF" w:rsidRDefault="00B16EDF" w:rsidP="00B16EDF">
      <w:pPr>
        <w:pStyle w:val="BodyText"/>
      </w:pPr>
      <w:r w:rsidRPr="00D36107">
        <w:t>Authorities</w:t>
      </w:r>
      <w:r>
        <w:t xml:space="preserve"> should, therefore, </w:t>
      </w:r>
      <w:r w:rsidRPr="007511BE">
        <w:t>consider</w:t>
      </w:r>
      <w:r>
        <w:t xml:space="preserve"> legislating for the control and management of vessels operating in inland waters to be aligned as appropriate with the guidance provided for VTS covering </w:t>
      </w:r>
      <w:r w:rsidRPr="00365F6C">
        <w:t>coastal waters and port/harbour areas</w:t>
      </w:r>
      <w:r>
        <w:t>.</w:t>
      </w:r>
    </w:p>
    <w:p w14:paraId="56351110" w14:textId="20A37C99" w:rsidR="00B16EDF" w:rsidRPr="00307653" w:rsidRDefault="00B16EDF" w:rsidP="00B16EDF">
      <w:pPr>
        <w:pStyle w:val="BodyText"/>
      </w:pPr>
      <w:r w:rsidRPr="00307653">
        <w:t xml:space="preserve">There are many features of </w:t>
      </w:r>
      <w:r w:rsidR="00541CA9">
        <w:t xml:space="preserve">Inland </w:t>
      </w:r>
      <w:r w:rsidRPr="00307653">
        <w:t xml:space="preserve">VTS that may require consideration in the development of </w:t>
      </w:r>
      <w:r w:rsidR="00836426">
        <w:t xml:space="preserve">a </w:t>
      </w:r>
      <w:r w:rsidRPr="00307653">
        <w:t>national policy</w:t>
      </w:r>
      <w:r w:rsidR="00836426">
        <w:t xml:space="preserve"> and a regulatory framework</w:t>
      </w:r>
      <w:r>
        <w:t>.</w:t>
      </w:r>
    </w:p>
    <w:p w14:paraId="4CDC7DBC" w14:textId="77777777" w:rsidR="00B16EDF" w:rsidRPr="008A308C" w:rsidRDefault="00B16EDF" w:rsidP="00B16EDF">
      <w:pPr>
        <w:pStyle w:val="Heading2"/>
      </w:pPr>
      <w:bookmarkStart w:id="12" w:name="_Toc76633445"/>
      <w:r w:rsidRPr="008A308C">
        <w:t>Ships and crew</w:t>
      </w:r>
      <w:bookmarkEnd w:id="12"/>
    </w:p>
    <w:p w14:paraId="41D076DB" w14:textId="77777777" w:rsidR="00B16EDF" w:rsidRDefault="00B16EDF" w:rsidP="00B16EDF">
      <w:pPr>
        <w:pStyle w:val="BodyText"/>
      </w:pPr>
      <w:r w:rsidRPr="00D0526F">
        <w:t xml:space="preserve">Inland waterway vessels comprise a wide variety of different types, often with different characteristics to sea going ships and may be subject to different regulatory requirements.  </w:t>
      </w:r>
      <w:r>
        <w:t>Particular consideration may need to be given to:</w:t>
      </w:r>
    </w:p>
    <w:p w14:paraId="756C7610" w14:textId="77777777" w:rsidR="00B16EDF" w:rsidRDefault="00B16EDF" w:rsidP="00B16EDF">
      <w:pPr>
        <w:pStyle w:val="BodyText"/>
        <w:numPr>
          <w:ilvl w:val="0"/>
          <w:numId w:val="74"/>
        </w:numPr>
        <w:ind w:left="426" w:hanging="426"/>
      </w:pPr>
      <w:r>
        <w:t>carriage requirements for VHF radiotelephone, AIS and other communication equipment;</w:t>
      </w:r>
    </w:p>
    <w:p w14:paraId="5CFA4117" w14:textId="77777777" w:rsidR="00B16EDF" w:rsidRDefault="00B16EDF" w:rsidP="00B16EDF">
      <w:pPr>
        <w:pStyle w:val="BodyText"/>
        <w:numPr>
          <w:ilvl w:val="0"/>
          <w:numId w:val="74"/>
        </w:numPr>
        <w:ind w:left="426" w:hanging="426"/>
      </w:pPr>
      <w:r>
        <w:t>crewing standards;</w:t>
      </w:r>
    </w:p>
    <w:p w14:paraId="07A0042C" w14:textId="77777777" w:rsidR="00B16EDF" w:rsidRDefault="00B16EDF" w:rsidP="00B16EDF">
      <w:pPr>
        <w:pStyle w:val="BodyText"/>
        <w:numPr>
          <w:ilvl w:val="0"/>
          <w:numId w:val="74"/>
        </w:numPr>
        <w:ind w:left="426" w:hanging="426"/>
      </w:pPr>
      <w:r>
        <w:t>safety measures;</w:t>
      </w:r>
    </w:p>
    <w:p w14:paraId="20CCC648" w14:textId="3AEFB7C6" w:rsidR="00B16EDF" w:rsidRDefault="00B16EDF" w:rsidP="00B16EDF">
      <w:pPr>
        <w:pStyle w:val="BodyText"/>
        <w:numPr>
          <w:ilvl w:val="0"/>
          <w:numId w:val="74"/>
        </w:numPr>
        <w:ind w:left="426" w:hanging="426"/>
      </w:pPr>
      <w:r>
        <w:t>requirements for vessels intended for the carriage of passengers, and high-speed craft (HSC);</w:t>
      </w:r>
    </w:p>
    <w:p w14:paraId="6ADF77C5" w14:textId="1969F7A1" w:rsidR="00B16EDF" w:rsidRDefault="00B16EDF" w:rsidP="00B16EDF">
      <w:pPr>
        <w:pStyle w:val="BodyText"/>
        <w:numPr>
          <w:ilvl w:val="0"/>
          <w:numId w:val="74"/>
        </w:numPr>
        <w:ind w:left="426" w:hanging="426"/>
      </w:pPr>
      <w:r>
        <w:t>requirements and monitoring of vessels carrying dangerous goods; and</w:t>
      </w:r>
    </w:p>
    <w:p w14:paraId="1A02A293" w14:textId="77777777" w:rsidR="00B16EDF" w:rsidRDefault="00B16EDF" w:rsidP="00B16EDF">
      <w:pPr>
        <w:pStyle w:val="BodyText"/>
        <w:numPr>
          <w:ilvl w:val="0"/>
          <w:numId w:val="74"/>
        </w:numPr>
        <w:ind w:left="426" w:hanging="426"/>
      </w:pPr>
      <w:r>
        <w:t>pollution prevention requirements (may differ from MARPOL).</w:t>
      </w:r>
    </w:p>
    <w:p w14:paraId="7223AB5B" w14:textId="03376EB1" w:rsidR="00B16EDF" w:rsidRPr="008A308C" w:rsidRDefault="00B16EDF" w:rsidP="00B16EDF">
      <w:pPr>
        <w:pStyle w:val="BodyText"/>
      </w:pPr>
      <w:r>
        <w:t xml:space="preserve">Skippers and other persons responsible for the navigation of inland waterway vessels may have </w:t>
      </w:r>
      <w:r w:rsidR="001A56F7">
        <w:t>limited</w:t>
      </w:r>
      <w:r w:rsidR="00836426">
        <w:t xml:space="preserve"> </w:t>
      </w:r>
      <w:r>
        <w:t xml:space="preserve">VTS awareness and a lack of skills and knowledge of procedures when communicating with a VTS and other vessels.  Differing local dialects and an inability to communicate other than </w:t>
      </w:r>
      <w:r w:rsidR="00836426">
        <w:t xml:space="preserve">in </w:t>
      </w:r>
      <w:r>
        <w:t>their native language may further complicate communications between inland waterway vessels, sea-going ships, port authorities and VTS personnel.</w:t>
      </w:r>
    </w:p>
    <w:p w14:paraId="5D71A69C" w14:textId="77777777" w:rsidR="00B16EDF" w:rsidRPr="008A308C" w:rsidRDefault="00B16EDF" w:rsidP="00B16EDF">
      <w:pPr>
        <w:pStyle w:val="Heading2"/>
      </w:pPr>
      <w:bookmarkStart w:id="13" w:name="_Toc76633446"/>
      <w:r w:rsidRPr="008A308C">
        <w:t>Vessel traffic flow</w:t>
      </w:r>
      <w:bookmarkEnd w:id="13"/>
    </w:p>
    <w:p w14:paraId="6C11A5E1" w14:textId="77777777" w:rsidR="00B16EDF" w:rsidRDefault="00B16EDF" w:rsidP="00B16EDF">
      <w:pPr>
        <w:pStyle w:val="BodyText"/>
      </w:pPr>
      <w:r w:rsidRPr="006C2E1F">
        <w:t>In the inland waters connected to the sea area</w:t>
      </w:r>
      <w:r w:rsidRPr="001D0830">
        <w:t xml:space="preserve"> and </w:t>
      </w:r>
      <w:r w:rsidRPr="00611D97">
        <w:t xml:space="preserve">in </w:t>
      </w:r>
      <w:r w:rsidRPr="00A725C5">
        <w:t>coastal areas</w:t>
      </w:r>
      <w:r w:rsidRPr="00653F3B">
        <w:t>, vessel traffic and</w:t>
      </w:r>
      <w:r w:rsidRPr="004D633D">
        <w:t xml:space="preserve"> vessel traffic flow is </w:t>
      </w:r>
      <w:r w:rsidRPr="00365CA3">
        <w:t>often</w:t>
      </w:r>
      <w:r w:rsidRPr="00E62971">
        <w:t xml:space="preserve"> affected by the tide</w:t>
      </w:r>
      <w:r>
        <w:t>,</w:t>
      </w:r>
      <w:r w:rsidRPr="004D633D">
        <w:t xml:space="preserve"> meteorological conditions (the wind</w:t>
      </w:r>
      <w:r w:rsidRPr="006C2E1F">
        <w:t>,</w:t>
      </w:r>
      <w:r w:rsidRPr="001D0830">
        <w:t xml:space="preserve"> </w:t>
      </w:r>
      <w:r w:rsidRPr="00611D97">
        <w:t>ici</w:t>
      </w:r>
      <w:r w:rsidRPr="00A725C5">
        <w:t>n</w:t>
      </w:r>
      <w:r w:rsidRPr="00653F3B">
        <w:t xml:space="preserve">g, </w:t>
      </w:r>
      <w:r w:rsidRPr="004D633D">
        <w:t>fog e</w:t>
      </w:r>
      <w:r w:rsidRPr="00365CA3">
        <w:t>t</w:t>
      </w:r>
      <w:r w:rsidRPr="00E62971">
        <w:t>c.)</w:t>
      </w:r>
      <w:r>
        <w:t xml:space="preserve"> and seasonal variations in fluvial flow</w:t>
      </w:r>
      <w:r w:rsidRPr="00E62971">
        <w:t xml:space="preserve">. There </w:t>
      </w:r>
      <w:r w:rsidRPr="006C2E1F">
        <w:t>may</w:t>
      </w:r>
      <w:r w:rsidRPr="007511BE">
        <w:t>, therefore,</w:t>
      </w:r>
      <w:r w:rsidRPr="006C2E1F">
        <w:t xml:space="preserve"> be a peak vessel traffic flow during the period of rapid rise and fall of the tide </w:t>
      </w:r>
      <w:r w:rsidRPr="007511BE">
        <w:t>as well as during</w:t>
      </w:r>
      <w:r w:rsidRPr="004D633D">
        <w:t xml:space="preserve"> a rapid change of weather conditions</w:t>
      </w:r>
      <w:r w:rsidRPr="006C2E1F">
        <w:t>.</w:t>
      </w:r>
    </w:p>
    <w:p w14:paraId="7C15A890" w14:textId="36100DF8" w:rsidR="00B16EDF" w:rsidRPr="008A308C" w:rsidRDefault="00FD2FBB" w:rsidP="00B16EDF">
      <w:pPr>
        <w:pStyle w:val="BodyText"/>
      </w:pPr>
      <w:r>
        <w:t xml:space="preserve">An </w:t>
      </w:r>
      <w:r w:rsidR="00B16EDF">
        <w:t>I</w:t>
      </w:r>
      <w:r w:rsidR="00B16EDF" w:rsidRPr="004D633D">
        <w:t>nland VTS concerns the operational management of traffic and the forward planning of vessel movements to prevent congestion and dangerous situations</w:t>
      </w:r>
      <w:r w:rsidR="00B16EDF">
        <w:t xml:space="preserve">. </w:t>
      </w:r>
      <w:r w:rsidR="00B16EDF" w:rsidRPr="00EC48A9">
        <w:t xml:space="preserve"> </w:t>
      </w:r>
      <w:r>
        <w:t xml:space="preserve">An </w:t>
      </w:r>
      <w:r w:rsidR="00B16EDF" w:rsidRPr="00EC48A9">
        <w:t>Inland VTS</w:t>
      </w:r>
      <w:r w:rsidR="00B16EDF" w:rsidRPr="004D633D">
        <w:t xml:space="preserve"> is particularly relevant in times of high traffic density or when the movement of special transports may affect the flow of other traffic.</w:t>
      </w:r>
    </w:p>
    <w:p w14:paraId="65F09804" w14:textId="7B81E402" w:rsidR="00B16EDF" w:rsidRPr="008A308C" w:rsidRDefault="00B16EDF" w:rsidP="00B16EDF">
      <w:pPr>
        <w:pStyle w:val="BodyText"/>
      </w:pPr>
      <w:r w:rsidRPr="008A308C">
        <w:t xml:space="preserve">Due to the </w:t>
      </w:r>
      <w:r>
        <w:t>limited dimensions of many fairways</w:t>
      </w:r>
      <w:r w:rsidRPr="008A308C">
        <w:t xml:space="preserve"> in inland waters</w:t>
      </w:r>
      <w:r>
        <w:t xml:space="preserve"> and permanent inland waterway structures such as locks, dams, weirs and bridges</w:t>
      </w:r>
      <w:r w:rsidRPr="008A308C">
        <w:t>, the distribution of docks</w:t>
      </w:r>
      <w:r>
        <w:t>, berths</w:t>
      </w:r>
      <w:r w:rsidRPr="008A308C">
        <w:t xml:space="preserve"> and anchorages </w:t>
      </w:r>
      <w:r>
        <w:t>may be</w:t>
      </w:r>
      <w:r w:rsidRPr="008A308C">
        <w:t xml:space="preserve"> concentrated and</w:t>
      </w:r>
      <w:r>
        <w:t>,</w:t>
      </w:r>
      <w:r w:rsidRPr="008A308C">
        <w:t xml:space="preserve"> in some sections</w:t>
      </w:r>
      <w:r>
        <w:t>,</w:t>
      </w:r>
      <w:r w:rsidRPr="008A308C">
        <w:t xml:space="preserve"> vessel traffic </w:t>
      </w:r>
      <w:r>
        <w:t xml:space="preserve">may be </w:t>
      </w:r>
      <w:r w:rsidRPr="008A308C">
        <w:t xml:space="preserve">dense. Therefore, it </w:t>
      </w:r>
      <w:r w:rsidR="006E06E6">
        <w:t>may be</w:t>
      </w:r>
      <w:r w:rsidRPr="008A308C">
        <w:t xml:space="preserve"> difficult for </w:t>
      </w:r>
      <w:r w:rsidR="00541CA9">
        <w:t xml:space="preserve">an Inland </w:t>
      </w:r>
      <w:r w:rsidRPr="008A308C">
        <w:t xml:space="preserve">VTS to predict the </w:t>
      </w:r>
      <w:r>
        <w:t>position</w:t>
      </w:r>
      <w:r w:rsidRPr="008A308C">
        <w:t xml:space="preserve"> of </w:t>
      </w:r>
      <w:r>
        <w:t>vessels</w:t>
      </w:r>
      <w:r w:rsidRPr="008A308C">
        <w:t xml:space="preserve"> through </w:t>
      </w:r>
      <w:r w:rsidRPr="007511BE">
        <w:t>Time to Closest Point of Approach (</w:t>
      </w:r>
      <w:r w:rsidRPr="008A308C">
        <w:t>TCPA</w:t>
      </w:r>
      <w:r w:rsidRPr="007511BE">
        <w:t>)</w:t>
      </w:r>
      <w:r w:rsidRPr="008A308C">
        <w:t xml:space="preserve"> and </w:t>
      </w:r>
      <w:r w:rsidRPr="007511BE">
        <w:t>Closest Point of Approach (</w:t>
      </w:r>
      <w:r w:rsidRPr="008A308C">
        <w:t>CPA</w:t>
      </w:r>
      <w:r w:rsidRPr="007511BE">
        <w:t>)</w:t>
      </w:r>
      <w:r w:rsidRPr="008A308C">
        <w:t xml:space="preserve"> and </w:t>
      </w:r>
      <w:r w:rsidR="006E06E6">
        <w:t xml:space="preserve">some </w:t>
      </w:r>
      <w:r w:rsidRPr="008A308C">
        <w:t xml:space="preserve">information </w:t>
      </w:r>
      <w:r>
        <w:t>may be</w:t>
      </w:r>
      <w:r w:rsidRPr="008A308C">
        <w:t xml:space="preserve"> limited. </w:t>
      </w:r>
      <w:r w:rsidR="006E06E6">
        <w:t>As a result, i</w:t>
      </w:r>
      <w:r>
        <w:t>t may be necessary to</w:t>
      </w:r>
      <w:r w:rsidRPr="008A308C">
        <w:t xml:space="preserve"> rely on </w:t>
      </w:r>
      <w:r w:rsidRPr="007511BE">
        <w:t>broader</w:t>
      </w:r>
      <w:r>
        <w:t xml:space="preserve"> </w:t>
      </w:r>
      <w:r w:rsidRPr="008A308C">
        <w:t xml:space="preserve">traffic organization </w:t>
      </w:r>
      <w:r>
        <w:t xml:space="preserve">measures </w:t>
      </w:r>
      <w:r w:rsidRPr="008A308C">
        <w:t>to implement VTS traffic management.</w:t>
      </w:r>
    </w:p>
    <w:p w14:paraId="5A04CD75" w14:textId="77777777" w:rsidR="00B16EDF" w:rsidRPr="008A308C" w:rsidRDefault="00B16EDF" w:rsidP="00B16EDF">
      <w:pPr>
        <w:pStyle w:val="BodyText"/>
      </w:pPr>
      <w:r w:rsidRPr="00F6343E">
        <w:t>In relatively large water systems</w:t>
      </w:r>
      <w:r w:rsidRPr="004D633D">
        <w:t>, lakes</w:t>
      </w:r>
      <w:r w:rsidRPr="00F6343E">
        <w:t xml:space="preserve"> and busy </w:t>
      </w:r>
      <w:r>
        <w:t xml:space="preserve">inland </w:t>
      </w:r>
      <w:r w:rsidRPr="00F6343E">
        <w:t>waterways</w:t>
      </w:r>
      <w:r w:rsidRPr="00611D97">
        <w:t xml:space="preserve"> there may be</w:t>
      </w:r>
      <w:r w:rsidRPr="00A725C5">
        <w:t xml:space="preserve"> </w:t>
      </w:r>
      <w:r w:rsidRPr="007511BE">
        <w:t>a succession of Inland</w:t>
      </w:r>
      <w:r>
        <w:t xml:space="preserve"> </w:t>
      </w:r>
      <w:r w:rsidRPr="00653F3B">
        <w:t xml:space="preserve">VTS centres </w:t>
      </w:r>
      <w:r w:rsidRPr="00F11E04">
        <w:t>with adjacent VTS Areas; in such circumstances,</w:t>
      </w:r>
      <w:r w:rsidRPr="008A308C">
        <w:t xml:space="preserve"> coordination among VTS centres </w:t>
      </w:r>
      <w:r w:rsidRPr="00A84989">
        <w:t xml:space="preserve">and other contributing centres </w:t>
      </w:r>
      <w:r w:rsidRPr="00F11E04">
        <w:t>will be</w:t>
      </w:r>
      <w:r w:rsidRPr="008A308C">
        <w:t xml:space="preserve"> important.</w:t>
      </w:r>
    </w:p>
    <w:p w14:paraId="054AF2F3" w14:textId="77777777" w:rsidR="00B16EDF" w:rsidRPr="008A308C" w:rsidRDefault="00B16EDF" w:rsidP="00B16EDF">
      <w:pPr>
        <w:pStyle w:val="Heading2"/>
      </w:pPr>
      <w:bookmarkStart w:id="14" w:name="_Toc76633447"/>
      <w:r w:rsidRPr="008A308C">
        <w:lastRenderedPageBreak/>
        <w:t>Equipment</w:t>
      </w:r>
      <w:r>
        <w:t xml:space="preserve"> </w:t>
      </w:r>
      <w:r w:rsidRPr="00F11E04">
        <w:t>and systems</w:t>
      </w:r>
      <w:bookmarkEnd w:id="14"/>
    </w:p>
    <w:p w14:paraId="275707E8" w14:textId="50A78FA9" w:rsidR="00B16EDF" w:rsidRPr="00AD52DF" w:rsidRDefault="00B16EDF" w:rsidP="00B16EDF">
      <w:pPr>
        <w:pStyle w:val="BodyText"/>
      </w:pPr>
      <w:r w:rsidRPr="008A308C">
        <w:t xml:space="preserve">When </w:t>
      </w:r>
      <w:r w:rsidR="00FD2FBB">
        <w:t>a</w:t>
      </w:r>
      <w:r w:rsidR="00FD2FBB" w:rsidRPr="008A308C">
        <w:t xml:space="preserve"> </w:t>
      </w:r>
      <w:r w:rsidRPr="008A308C">
        <w:t xml:space="preserve">VTS system is </w:t>
      </w:r>
      <w:r>
        <w:t>established</w:t>
      </w:r>
      <w:r w:rsidRPr="008A308C">
        <w:t xml:space="preserve"> in inland waters, it is </w:t>
      </w:r>
      <w:r>
        <w:t xml:space="preserve">may be </w:t>
      </w:r>
      <w:r w:rsidRPr="008A308C">
        <w:t xml:space="preserve">prone to radar clutter and low </w:t>
      </w:r>
      <w:r w:rsidRPr="001D0830">
        <w:t xml:space="preserve">resolution. Due to </w:t>
      </w:r>
      <w:r w:rsidRPr="00611D97">
        <w:t xml:space="preserve">the large number of </w:t>
      </w:r>
      <w:r w:rsidRPr="00A725C5">
        <w:t>vessels</w:t>
      </w:r>
      <w:r w:rsidRPr="00653F3B">
        <w:t xml:space="preserve"> being tracked</w:t>
      </w:r>
      <w:r w:rsidRPr="004D633D">
        <w:t>, the AIS signal may be</w:t>
      </w:r>
      <w:r>
        <w:t>come less reliable or even lost</w:t>
      </w:r>
      <w:r w:rsidRPr="00F11E04">
        <w:t>, especially when AIS class B is being used</w:t>
      </w:r>
      <w:r>
        <w:t>.  T</w:t>
      </w:r>
      <w:r w:rsidRPr="004D633D">
        <w:t>he VTS alarm fu</w:t>
      </w:r>
      <w:r w:rsidRPr="001D0830">
        <w:t xml:space="preserve">nction may </w:t>
      </w:r>
      <w:r w:rsidRPr="00F11E04">
        <w:t>also</w:t>
      </w:r>
      <w:r>
        <w:t xml:space="preserve"> </w:t>
      </w:r>
      <w:r w:rsidRPr="001D0830">
        <w:t xml:space="preserve">be difficult to use effectively. </w:t>
      </w:r>
      <w:r w:rsidRPr="00F11E04">
        <w:t>In some circumstances,</w:t>
      </w:r>
      <w:r w:rsidRPr="00AD52DF">
        <w:t xml:space="preserve"> CCTV </w:t>
      </w:r>
      <w:r w:rsidRPr="00F11E04">
        <w:t>may</w:t>
      </w:r>
      <w:r w:rsidRPr="00AD52DF">
        <w:t xml:space="preserve"> ha</w:t>
      </w:r>
      <w:r w:rsidRPr="00F11E04">
        <w:t>ve</w:t>
      </w:r>
      <w:r w:rsidRPr="00AD52DF">
        <w:t xml:space="preserve"> increased importance as an </w:t>
      </w:r>
      <w:r w:rsidR="00541CA9">
        <w:t>I</w:t>
      </w:r>
      <w:r w:rsidRPr="00AD52DF">
        <w:t>nland VTS sensor.</w:t>
      </w:r>
    </w:p>
    <w:p w14:paraId="50D70887" w14:textId="77777777" w:rsidR="00B16EDF" w:rsidRPr="008A308C" w:rsidRDefault="00B16EDF" w:rsidP="00B16EDF">
      <w:pPr>
        <w:pStyle w:val="BodyText"/>
      </w:pPr>
      <w:bookmarkStart w:id="15" w:name="_Hlk74219244"/>
      <w:r w:rsidRPr="00F11E04">
        <w:t xml:space="preserve">Inland VTS may be enhanced by linking it to bespoke systems for tracking such as the European </w:t>
      </w:r>
      <w:r w:rsidRPr="00AD52DF">
        <w:t>Vessel Tracking and Tracing (VTT)</w:t>
      </w:r>
      <w:r>
        <w:t xml:space="preserve"> </w:t>
      </w:r>
      <w:r w:rsidRPr="00F11E04">
        <w:t>system</w:t>
      </w:r>
      <w:r w:rsidRPr="00AD52DF">
        <w:t>.</w:t>
      </w:r>
      <w:r w:rsidRPr="00611D97">
        <w:t xml:space="preserve"> </w:t>
      </w:r>
    </w:p>
    <w:bookmarkEnd w:id="15"/>
    <w:p w14:paraId="0F9ACAC7" w14:textId="463126AD" w:rsidR="00B16EDF" w:rsidRPr="00F00171" w:rsidRDefault="00B16EDF" w:rsidP="00F00171">
      <w:pPr>
        <w:spacing w:after="200" w:line="276" w:lineRule="auto"/>
        <w:rPr>
          <w:sz w:val="22"/>
        </w:rPr>
      </w:pPr>
      <w:r w:rsidRPr="00F00171">
        <w:rPr>
          <w:sz w:val="22"/>
        </w:rPr>
        <w:t xml:space="preserve">When the </w:t>
      </w:r>
      <w:r w:rsidR="00541CA9">
        <w:rPr>
          <w:sz w:val="22"/>
        </w:rPr>
        <w:t xml:space="preserve">Inland </w:t>
      </w:r>
      <w:r w:rsidRPr="00F00171">
        <w:rPr>
          <w:sz w:val="22"/>
        </w:rPr>
        <w:t xml:space="preserve">VTS covers a long and narrow section of an inland waterway, the VHF working channels of nearby </w:t>
      </w:r>
      <w:r w:rsidR="00541CA9">
        <w:rPr>
          <w:sz w:val="22"/>
        </w:rPr>
        <w:t xml:space="preserve">Inland </w:t>
      </w:r>
      <w:r w:rsidRPr="00F00171">
        <w:rPr>
          <w:sz w:val="22"/>
        </w:rPr>
        <w:t xml:space="preserve">VTS centres may cause interference. </w:t>
      </w:r>
    </w:p>
    <w:p w14:paraId="4061F901" w14:textId="77777777" w:rsidR="00B16EDF" w:rsidRPr="00C17E2B" w:rsidRDefault="00B16EDF" w:rsidP="00B16EDF">
      <w:pPr>
        <w:pStyle w:val="BodyText"/>
      </w:pPr>
      <w:r w:rsidRPr="008A308C">
        <w:t xml:space="preserve">Inland waters </w:t>
      </w:r>
      <w:r w:rsidRPr="00F11E04">
        <w:t>may naturally be</w:t>
      </w:r>
      <w:r w:rsidRPr="008A308C">
        <w:t xml:space="preserve"> close to shore and in areas covered by Wi-Fi or other mobile network</w:t>
      </w:r>
      <w:r>
        <w:t>s</w:t>
      </w:r>
      <w:r w:rsidRPr="008A308C">
        <w:t xml:space="preserve">, </w:t>
      </w:r>
      <w:r>
        <w:t xml:space="preserve">thus, </w:t>
      </w:r>
      <w:r w:rsidRPr="00F11E04">
        <w:t>some ship</w:t>
      </w:r>
      <w:r w:rsidRPr="008A308C">
        <w:t xml:space="preserve">-to-shore communication can be carried out in a more timely and effective manner through </w:t>
      </w:r>
      <w:r>
        <w:t>these</w:t>
      </w:r>
      <w:r w:rsidRPr="008A308C">
        <w:t xml:space="preserve"> network</w:t>
      </w:r>
      <w:r>
        <w:t>s</w:t>
      </w:r>
      <w:r w:rsidRPr="00B0794C">
        <w:t>. However,</w:t>
      </w:r>
      <w:r>
        <w:t xml:space="preserve"> </w:t>
      </w:r>
      <w:r w:rsidRPr="00F11E04">
        <w:t>consideration should be given to the potential reduction in situational awareness if public networks are used as an alternative to simplex VHF channels.</w:t>
      </w:r>
      <w:r>
        <w:t xml:space="preserve"> </w:t>
      </w:r>
    </w:p>
    <w:p w14:paraId="099A647F" w14:textId="77777777" w:rsidR="00B16EDF" w:rsidRPr="00B0794C" w:rsidRDefault="00B16EDF" w:rsidP="00B16EDF">
      <w:pPr>
        <w:pStyle w:val="BodyText"/>
      </w:pPr>
      <w:r w:rsidRPr="00F11E04">
        <w:t>Inland</w:t>
      </w:r>
      <w:r>
        <w:t xml:space="preserve"> </w:t>
      </w:r>
      <w:r w:rsidRPr="001D0830">
        <w:t>AIS</w:t>
      </w:r>
      <w:r>
        <w:t xml:space="preserve"> </w:t>
      </w:r>
      <w:r w:rsidRPr="00F11E04">
        <w:t>equipment carried by inland waterway vessels should be</w:t>
      </w:r>
      <w:r>
        <w:t xml:space="preserve"> </w:t>
      </w:r>
      <w:r w:rsidRPr="001D0830">
        <w:t>compatible with the maritime AIS</w:t>
      </w:r>
      <w:r>
        <w:t>;</w:t>
      </w:r>
      <w:r w:rsidRPr="001D0830">
        <w:t xml:space="preserve"> it enables direct data exchange </w:t>
      </w:r>
      <w:r>
        <w:t xml:space="preserve">in areas where both </w:t>
      </w:r>
      <w:r w:rsidRPr="001D0830">
        <w:t xml:space="preserve">sea-going </w:t>
      </w:r>
      <w:r w:rsidRPr="001D0830">
        <w:rPr>
          <w:lang w:val="en-US"/>
        </w:rPr>
        <w:t xml:space="preserve">ships </w:t>
      </w:r>
      <w:r w:rsidRPr="001D0830">
        <w:t xml:space="preserve">and inland </w:t>
      </w:r>
      <w:r>
        <w:t xml:space="preserve">waterway </w:t>
      </w:r>
      <w:r w:rsidRPr="001D0830">
        <w:t xml:space="preserve">vessels </w:t>
      </w:r>
      <w:r>
        <w:t xml:space="preserve">may be </w:t>
      </w:r>
      <w:r w:rsidRPr="001D0830">
        <w:t>navigating.</w:t>
      </w:r>
    </w:p>
    <w:p w14:paraId="030E1A68" w14:textId="77777777" w:rsidR="00B16EDF" w:rsidRPr="008A308C" w:rsidRDefault="00B16EDF" w:rsidP="00B16EDF">
      <w:pPr>
        <w:pStyle w:val="Heading2"/>
      </w:pPr>
      <w:bookmarkStart w:id="16" w:name="_Toc76633448"/>
      <w:r w:rsidRPr="008A308C">
        <w:t>General navigation environment</w:t>
      </w:r>
      <w:bookmarkEnd w:id="16"/>
    </w:p>
    <w:p w14:paraId="4F17B915" w14:textId="09E9EEA9" w:rsidR="00B16EDF" w:rsidRPr="008A308C" w:rsidRDefault="00B16EDF" w:rsidP="00B16EDF">
      <w:pPr>
        <w:pStyle w:val="BodyText"/>
      </w:pPr>
      <w:r w:rsidRPr="00391AEA">
        <w:t xml:space="preserve">In inland waters, </w:t>
      </w:r>
      <w:r>
        <w:t xml:space="preserve">the </w:t>
      </w:r>
      <w:r w:rsidRPr="00391AEA">
        <w:t>dimensions of the fairway,</w:t>
      </w:r>
      <w:r>
        <w:t xml:space="preserve"> the presence of</w:t>
      </w:r>
      <w:r w:rsidRPr="00391AEA">
        <w:t xml:space="preserve"> bridges, dams, weirs, ship locks</w:t>
      </w:r>
      <w:r>
        <w:t>,</w:t>
      </w:r>
      <w:r w:rsidRPr="00391AEA">
        <w:t xml:space="preserve"> revetment</w:t>
      </w:r>
      <w:r>
        <w:t>s</w:t>
      </w:r>
      <w:r w:rsidRPr="00391AEA">
        <w:t xml:space="preserve"> and other permanent structures</w:t>
      </w:r>
      <w:r>
        <w:t>,</w:t>
      </w:r>
      <w:r w:rsidRPr="00391AEA">
        <w:t xml:space="preserve"> </w:t>
      </w:r>
      <w:r>
        <w:t xml:space="preserve">together with the </w:t>
      </w:r>
      <w:r w:rsidRPr="00391AEA">
        <w:t>arrangement of aids to navigation</w:t>
      </w:r>
      <w:r>
        <w:t xml:space="preserve"> and varying </w:t>
      </w:r>
      <w:r w:rsidRPr="00391AEA">
        <w:t>water level</w:t>
      </w:r>
      <w:r>
        <w:t>s</w:t>
      </w:r>
      <w:r w:rsidRPr="00391AEA">
        <w:t xml:space="preserve">, may cause restrictions on the navigation and operation of vessels. </w:t>
      </w:r>
      <w:r w:rsidR="001A56F7">
        <w:t>An</w:t>
      </w:r>
      <w:r w:rsidR="001A56F7" w:rsidRPr="008A308C">
        <w:t xml:space="preserve"> </w:t>
      </w:r>
      <w:r w:rsidR="00541CA9">
        <w:t xml:space="preserve">Inland </w:t>
      </w:r>
      <w:r w:rsidRPr="008A308C">
        <w:t xml:space="preserve">VTS centre </w:t>
      </w:r>
      <w:r>
        <w:t xml:space="preserve">may </w:t>
      </w:r>
      <w:r w:rsidRPr="008A308C">
        <w:t xml:space="preserve">need to </w:t>
      </w:r>
      <w:r>
        <w:t>process a large amount of</w:t>
      </w:r>
      <w:r w:rsidRPr="008A308C">
        <w:t xml:space="preserve"> information in real time. For </w:t>
      </w:r>
      <w:r>
        <w:t xml:space="preserve">some </w:t>
      </w:r>
      <w:r w:rsidRPr="008A308C">
        <w:t>sections</w:t>
      </w:r>
      <w:r>
        <w:t xml:space="preserve"> of inland </w:t>
      </w:r>
      <w:r w:rsidRPr="008A308C">
        <w:t>waterway</w:t>
      </w:r>
      <w:r>
        <w:t>s,</w:t>
      </w:r>
      <w:r w:rsidRPr="008A308C">
        <w:t xml:space="preserve"> the arrangement of </w:t>
      </w:r>
      <w:r>
        <w:t>a passage</w:t>
      </w:r>
      <w:r w:rsidRPr="008A308C">
        <w:t xml:space="preserve"> plan</w:t>
      </w:r>
      <w:r>
        <w:t xml:space="preserve">, </w:t>
      </w:r>
      <w:r w:rsidRPr="006B3404">
        <w:t>a system of traffic clearances or other appropriate measures</w:t>
      </w:r>
      <w:r w:rsidRPr="008A308C">
        <w:t xml:space="preserve"> </w:t>
      </w:r>
      <w:r>
        <w:t>may be</w:t>
      </w:r>
      <w:r w:rsidRPr="008A308C">
        <w:t xml:space="preserve"> required.</w:t>
      </w:r>
    </w:p>
    <w:p w14:paraId="76FA65DD" w14:textId="473F349D" w:rsidR="00B16EDF" w:rsidRPr="00205D9B" w:rsidRDefault="00B16EDF" w:rsidP="00B16EDF">
      <w:pPr>
        <w:pStyle w:val="Heading1"/>
      </w:pPr>
      <w:bookmarkStart w:id="17" w:name="_Toc76633449"/>
      <w:r>
        <w:rPr>
          <w:caps w:val="0"/>
        </w:rPr>
        <w:t xml:space="preserve">IALA GUIDANCE OF RELEVANCE TO </w:t>
      </w:r>
      <w:r w:rsidR="00541CA9">
        <w:rPr>
          <w:caps w:val="0"/>
        </w:rPr>
        <w:t xml:space="preserve">INLAND </w:t>
      </w:r>
      <w:r>
        <w:rPr>
          <w:caps w:val="0"/>
        </w:rPr>
        <w:t>VTS</w:t>
      </w:r>
      <w:bookmarkEnd w:id="17"/>
    </w:p>
    <w:p w14:paraId="7F22D64D" w14:textId="77777777" w:rsidR="00B16EDF" w:rsidRPr="00205D9B" w:rsidRDefault="00B16EDF" w:rsidP="00B16EDF">
      <w:pPr>
        <w:pStyle w:val="Heading2separationline"/>
        <w:rPr>
          <w:sz w:val="24"/>
          <w:szCs w:val="24"/>
        </w:rPr>
      </w:pPr>
    </w:p>
    <w:p w14:paraId="76845476" w14:textId="5ED24C4A" w:rsidR="00B16EDF" w:rsidRDefault="00B16EDF" w:rsidP="00B16EDF">
      <w:pPr>
        <w:pStyle w:val="BodyText"/>
      </w:pPr>
      <w:r w:rsidRPr="00714878">
        <w:t>The IALA VTS Manual</w:t>
      </w:r>
      <w:r w:rsidRPr="00853AA5">
        <w:t xml:space="preserve"> [</w:t>
      </w:r>
      <w:r w:rsidR="00402707">
        <w:t>4</w:t>
      </w:r>
      <w:r w:rsidRPr="00853AA5">
        <w:t>]</w:t>
      </w:r>
      <w:r w:rsidRPr="00714878">
        <w:t xml:space="preserve"> provides a source of reference on the establishment and provision of </w:t>
      </w:r>
      <w:r w:rsidR="00541CA9">
        <w:t xml:space="preserve">a </w:t>
      </w:r>
      <w:r w:rsidRPr="00714878">
        <w:t>VTS for all stakeholders.  It also provides a pointer to the suite of IALA Standards related to VTS and the associated Recommendations, Guidelines</w:t>
      </w:r>
      <w:r>
        <w:t xml:space="preserve"> and</w:t>
      </w:r>
      <w:r w:rsidRPr="00714878">
        <w:t xml:space="preserve"> Model Courses.</w:t>
      </w:r>
    </w:p>
    <w:p w14:paraId="4DA922E2" w14:textId="6E20F3EC" w:rsidR="00B16EDF" w:rsidRDefault="00B16EDF" w:rsidP="00B16EDF">
      <w:pPr>
        <w:pStyle w:val="BodyText"/>
      </w:pPr>
      <w:r>
        <w:t xml:space="preserve">IALA Standards apply to VTS in international, </w:t>
      </w:r>
      <w:r w:rsidRPr="006A6BA3">
        <w:t xml:space="preserve">territorial and coastal areas and </w:t>
      </w:r>
      <w:r>
        <w:t xml:space="preserve">in </w:t>
      </w:r>
      <w:r w:rsidRPr="006A6BA3">
        <w:t>ports/harbours</w:t>
      </w:r>
      <w:r>
        <w:t xml:space="preserve">.  Many of the associated recommendations and guidelines may </w:t>
      </w:r>
      <w:r w:rsidRPr="00853AA5">
        <w:t>also</w:t>
      </w:r>
      <w:r>
        <w:t xml:space="preserve"> </w:t>
      </w:r>
      <w:r w:rsidRPr="00174C0B">
        <w:t>have a relevance to</w:t>
      </w:r>
      <w:r w:rsidR="00541CA9">
        <w:t xml:space="preserve"> Inland</w:t>
      </w:r>
      <w:r w:rsidRPr="00174C0B">
        <w:t xml:space="preserve"> VTS</w:t>
      </w:r>
      <w:r>
        <w:t>.  However, the applicability of this IALA guid</w:t>
      </w:r>
      <w:r w:rsidRPr="00853AA5">
        <w:t>eline</w:t>
      </w:r>
      <w:r>
        <w:t xml:space="preserve"> to inland waters may vary considerably dependent on such high-level aspects as the density of traffic, the type of vessels navigating the </w:t>
      </w:r>
      <w:r w:rsidRPr="00853AA5">
        <w:t>inland</w:t>
      </w:r>
      <w:r>
        <w:t xml:space="preserve"> waterway, the nature of the inland waterway and the applicable local, regional and national provisions.</w:t>
      </w:r>
      <w:r w:rsidRPr="00174C0B">
        <w:t xml:space="preserve"> </w:t>
      </w:r>
    </w:p>
    <w:p w14:paraId="6CAC2738" w14:textId="77777777" w:rsidR="00B16EDF" w:rsidRDefault="00B16EDF" w:rsidP="00B16EDF">
      <w:pPr>
        <w:pStyle w:val="BodyText"/>
      </w:pPr>
      <w:r>
        <w:t>If it is decided that an Inland</w:t>
      </w:r>
      <w:r w:rsidRPr="00252E39">
        <w:t xml:space="preserve"> VTS</w:t>
      </w:r>
      <w:r>
        <w:t xml:space="preserve"> should be established</w:t>
      </w:r>
      <w:r w:rsidRPr="00252E39">
        <w:t xml:space="preserve">, IALA guidance </w:t>
      </w:r>
      <w:r>
        <w:t>should be cons</w:t>
      </w:r>
      <w:r w:rsidRPr="00252E39">
        <w:t>idered</w:t>
      </w:r>
      <w:r>
        <w:t xml:space="preserve"> with due regard to inland waters</w:t>
      </w:r>
      <w:r w:rsidRPr="00252E39">
        <w:t xml:space="preserve">. </w:t>
      </w:r>
      <w:r>
        <w:t xml:space="preserve"> This </w:t>
      </w:r>
      <w:r w:rsidRPr="00252E39">
        <w:t>include</w:t>
      </w:r>
      <w:r>
        <w:t>s</w:t>
      </w:r>
      <w:r w:rsidRPr="00252E39">
        <w:t xml:space="preserve">, but </w:t>
      </w:r>
      <w:r>
        <w:t>is</w:t>
      </w:r>
      <w:r w:rsidRPr="00252E39">
        <w:t xml:space="preserve"> not limited to, </w:t>
      </w:r>
      <w:r>
        <w:t>the considerations</w:t>
      </w:r>
      <w:r w:rsidRPr="00252E39">
        <w:t xml:space="preserve"> in the sections below.</w:t>
      </w:r>
    </w:p>
    <w:p w14:paraId="2369777F" w14:textId="77777777" w:rsidR="00B16EDF" w:rsidRDefault="00B16EDF" w:rsidP="00B16EDF">
      <w:pPr>
        <w:pStyle w:val="BodyText"/>
      </w:pPr>
      <w:r>
        <w:t>This Guideline should be read in conjunction with the IALA VTS Manual.  Each of the subheadings that follow are aligned with those of the VTS Manual.  Each subheading is followed with:</w:t>
      </w:r>
    </w:p>
    <w:p w14:paraId="201A0932" w14:textId="77777777" w:rsidR="00B16EDF" w:rsidRDefault="00B16EDF" w:rsidP="00B16EDF">
      <w:pPr>
        <w:pStyle w:val="BodyText"/>
        <w:numPr>
          <w:ilvl w:val="1"/>
          <w:numId w:val="75"/>
        </w:numPr>
        <w:ind w:left="426" w:hanging="426"/>
      </w:pPr>
      <w:r>
        <w:t>an “IALA Guidance” subsection identifying IALA guidance of potential relevance to inland waters.  The IALA VTS Manual should be referred to for a short description and up-to-date referencing for any of the documents quoted</w:t>
      </w:r>
      <w:r w:rsidRPr="00853AA5">
        <w:t>; and</w:t>
      </w:r>
    </w:p>
    <w:p w14:paraId="21DF96A3" w14:textId="77777777" w:rsidR="00B16EDF" w:rsidRDefault="00B16EDF" w:rsidP="00B16EDF">
      <w:pPr>
        <w:pStyle w:val="BodyText"/>
        <w:numPr>
          <w:ilvl w:val="1"/>
          <w:numId w:val="75"/>
        </w:numPr>
        <w:ind w:left="426" w:hanging="426"/>
      </w:pPr>
      <w:r w:rsidRPr="00853AA5">
        <w:t>a</w:t>
      </w:r>
      <w:r>
        <w:t>n “Inland Waters Considerations” subsection setting out considerations and best practice that may apply in inland waters.</w:t>
      </w:r>
    </w:p>
    <w:p w14:paraId="34997BC3" w14:textId="0D9C05C6" w:rsidR="0067238C" w:rsidRDefault="003167D6" w:rsidP="00D22A93">
      <w:pPr>
        <w:pStyle w:val="Heading2"/>
        <w:spacing w:after="0"/>
        <w:ind w:left="578" w:hanging="578"/>
      </w:pPr>
      <w:bookmarkStart w:id="18" w:name="_Toc76633450"/>
      <w:r w:rsidRPr="008521FE">
        <w:rPr>
          <w:caps w:val="0"/>
        </w:rPr>
        <w:t>REGULATORY AND LEGAL FRAMEWORK</w:t>
      </w:r>
      <w:bookmarkEnd w:id="18"/>
    </w:p>
    <w:bookmarkEnd w:id="2"/>
    <w:p w14:paraId="228A36BA" w14:textId="77777777" w:rsidR="00C472A3" w:rsidRPr="008521FE" w:rsidRDefault="00C472A3" w:rsidP="008521FE">
      <w:pPr>
        <w:pStyle w:val="Heading2separationline"/>
      </w:pPr>
    </w:p>
    <w:p w14:paraId="7955506C" w14:textId="2155571A" w:rsidR="00C472A3" w:rsidRDefault="00C472A3" w:rsidP="00C472A3">
      <w:pPr>
        <w:pStyle w:val="Heading3"/>
      </w:pPr>
      <w:bookmarkStart w:id="19" w:name="_Toc76633451"/>
      <w:bookmarkStart w:id="20" w:name="_Hlk66794515"/>
      <w:bookmarkStart w:id="21" w:name="_Hlk66794553"/>
      <w:r>
        <w:lastRenderedPageBreak/>
        <w:t>IALA guidance</w:t>
      </w:r>
      <w:bookmarkEnd w:id="19"/>
    </w:p>
    <w:bookmarkEnd w:id="20"/>
    <w:p w14:paraId="78468C77" w14:textId="55E9DFB9" w:rsidR="006C0411" w:rsidRDefault="00D86CB3" w:rsidP="006C0411">
      <w:pPr>
        <w:pStyle w:val="BodyText"/>
      </w:pPr>
      <w:r>
        <w:t>The IALA VTS Manual</w:t>
      </w:r>
      <w:r w:rsidR="006C0411">
        <w:t xml:space="preserve"> identifies SOLAS Regulation V/12 and IMO Resolution A.</w:t>
      </w:r>
      <w:r w:rsidR="006C0411" w:rsidRPr="00D86CB3">
        <w:rPr>
          <w:highlight w:val="yellow"/>
        </w:rPr>
        <w:t>XXX(XX)</w:t>
      </w:r>
      <w:r w:rsidR="006C0411">
        <w:t xml:space="preserve"> as the </w:t>
      </w:r>
      <w:r w:rsidR="005F4806">
        <w:t>primary</w:t>
      </w:r>
      <w:r w:rsidR="006C0411">
        <w:t xml:space="preserve"> </w:t>
      </w:r>
      <w:r w:rsidR="00B75D0F">
        <w:t>basis</w:t>
      </w:r>
      <w:r w:rsidR="006C0411">
        <w:t xml:space="preserve"> of the regulatory and legal framework for a VTS.</w:t>
      </w:r>
      <w:r>
        <w:t xml:space="preserve">  It also notes that </w:t>
      </w:r>
      <w:r w:rsidR="006C0411" w:rsidRPr="006C0411">
        <w:t xml:space="preserve">IMO Resolution </w:t>
      </w:r>
      <w:r>
        <w:t>A.</w:t>
      </w:r>
      <w:r w:rsidR="006C0411" w:rsidRPr="00324A4E">
        <w:rPr>
          <w:highlight w:val="yellow"/>
        </w:rPr>
        <w:t>XXX(XX)</w:t>
      </w:r>
      <w:r w:rsidR="006C0411" w:rsidRPr="006C0411">
        <w:t xml:space="preserve"> </w:t>
      </w:r>
      <w:r w:rsidR="006C0411">
        <w:t xml:space="preserve">encourages </w:t>
      </w:r>
      <w:r w:rsidR="006C0411" w:rsidRPr="006C0411">
        <w:t>Contracting Governments to take into account IALA standards and associated recommendations, guidelines and model course</w:t>
      </w:r>
      <w:r>
        <w:t>s.</w:t>
      </w:r>
    </w:p>
    <w:p w14:paraId="5460DC8C" w14:textId="5446810A" w:rsidR="00061F7A" w:rsidRDefault="00D86CB3" w:rsidP="005F4806">
      <w:pPr>
        <w:pStyle w:val="BodyText"/>
      </w:pPr>
      <w:bookmarkStart w:id="22" w:name="_Hlk75177261"/>
      <w:r>
        <w:t xml:space="preserve">The </w:t>
      </w:r>
      <w:ins w:id="23" w:author="Barry" w:date="2021-09-24T13:54:00Z">
        <w:r w:rsidR="00EF5B50">
          <w:t xml:space="preserve">VTS </w:t>
        </w:r>
      </w:ins>
      <w:r>
        <w:t xml:space="preserve">manual describes the types of </w:t>
      </w:r>
      <w:r w:rsidR="005F4806">
        <w:t>documents</w:t>
      </w:r>
      <w:r>
        <w:t xml:space="preserve"> relating to VTS and their purposes.  It also </w:t>
      </w:r>
      <w:r w:rsidR="006C0411">
        <w:t xml:space="preserve">highlights the key responsibilities of Contracting Governments and competent authorities set out in </w:t>
      </w:r>
      <w:r w:rsidR="00832003">
        <w:t xml:space="preserve">IMO Resolution </w:t>
      </w:r>
      <w:r w:rsidR="00061F7A" w:rsidRPr="00D01E30">
        <w:rPr>
          <w:highlight w:val="yellow"/>
        </w:rPr>
        <w:t>XXX(XX)</w:t>
      </w:r>
      <w:r w:rsidR="00061F7A">
        <w:t xml:space="preserve"> </w:t>
      </w:r>
      <w:bookmarkEnd w:id="22"/>
      <w:r w:rsidR="006C0411">
        <w:t xml:space="preserve">for implementing and operating </w:t>
      </w:r>
      <w:r w:rsidR="00B75D0F">
        <w:t xml:space="preserve">a </w:t>
      </w:r>
      <w:r w:rsidR="006C0411">
        <w:t>VTS</w:t>
      </w:r>
      <w:r w:rsidR="00B75D0F">
        <w:t xml:space="preserve">.  </w:t>
      </w:r>
    </w:p>
    <w:p w14:paraId="2BD0C517" w14:textId="1AABC18A" w:rsidR="00C472A3" w:rsidRDefault="00C472A3" w:rsidP="00C472A3">
      <w:pPr>
        <w:pStyle w:val="Heading3"/>
      </w:pPr>
      <w:bookmarkStart w:id="24" w:name="_Toc76633452"/>
      <w:r>
        <w:t>Inland waters considerations</w:t>
      </w:r>
      <w:bookmarkEnd w:id="24"/>
    </w:p>
    <w:p w14:paraId="447E17BD" w14:textId="57C551DE" w:rsidR="00061F7A" w:rsidRDefault="008B0AEF" w:rsidP="00061F7A">
      <w:pPr>
        <w:pStyle w:val="BodyText"/>
      </w:pPr>
      <w:r>
        <w:rPr>
          <w:strike/>
        </w:rPr>
        <w:t>I</w:t>
      </w:r>
      <w:r w:rsidR="00061F7A">
        <w:t xml:space="preserve">t is recommended as best practice that an </w:t>
      </w:r>
      <w:r w:rsidR="00541CA9">
        <w:t xml:space="preserve">Inland </w:t>
      </w:r>
      <w:r w:rsidR="00061F7A">
        <w:t xml:space="preserve">VTS: </w:t>
      </w:r>
    </w:p>
    <w:p w14:paraId="3461958D" w14:textId="77777777" w:rsidR="00061F7A" w:rsidRDefault="00061F7A" w:rsidP="00061F7A">
      <w:pPr>
        <w:pStyle w:val="Bullet1"/>
      </w:pPr>
      <w:r>
        <w:t xml:space="preserve">is aligned to international standards set out by IMO and expanded upon by IALA as far as is reasonably practicable; </w:t>
      </w:r>
    </w:p>
    <w:p w14:paraId="1EB302F7" w14:textId="729FE033" w:rsidR="00061F7A" w:rsidRDefault="00061F7A" w:rsidP="00061F7A">
      <w:pPr>
        <w:pStyle w:val="Bullet1"/>
      </w:pPr>
      <w:r>
        <w:t xml:space="preserve">is formally established in national law; </w:t>
      </w:r>
    </w:p>
    <w:p w14:paraId="54856ECF" w14:textId="079D1E5E" w:rsidR="00061F7A" w:rsidRDefault="00061F7A" w:rsidP="00061F7A">
      <w:pPr>
        <w:pStyle w:val="Bullet1"/>
      </w:pPr>
      <w:r>
        <w:t xml:space="preserve">has appointed </w:t>
      </w:r>
      <w:r w:rsidR="0095615E">
        <w:t xml:space="preserve">Inland </w:t>
      </w:r>
      <w:r>
        <w:t>VTS providers that are legally empowered</w:t>
      </w:r>
      <w:r w:rsidR="00A13083">
        <w:t>;</w:t>
      </w:r>
      <w:r w:rsidR="00A13083" w:rsidRPr="00A13083">
        <w:t xml:space="preserve"> </w:t>
      </w:r>
      <w:r w:rsidR="00A13083">
        <w:t>and</w:t>
      </w:r>
    </w:p>
    <w:p w14:paraId="2D3F3A53" w14:textId="1BBE92B5" w:rsidR="00A13083" w:rsidRDefault="00EF5B50" w:rsidP="00061F7A">
      <w:pPr>
        <w:pStyle w:val="Bullet1"/>
      </w:pPr>
      <w:ins w:id="25" w:author="Barry" w:date="2021-09-24T13:55:00Z">
        <w:r>
          <w:t xml:space="preserve">is </w:t>
        </w:r>
      </w:ins>
      <w:r w:rsidR="00A13083">
        <w:t>coordinated between nations at borders or where responsibilities are shared.</w:t>
      </w:r>
    </w:p>
    <w:p w14:paraId="1DF8D411" w14:textId="328B9DF2" w:rsidR="00061F7A" w:rsidRDefault="00BB055D" w:rsidP="00061F7A">
      <w:pPr>
        <w:pStyle w:val="BodyText"/>
      </w:pPr>
      <w:r>
        <w:t>T</w:t>
      </w:r>
      <w:r w:rsidR="00061F7A">
        <w:t xml:space="preserve">he national structure may differ from that recommended in IMO </w:t>
      </w:r>
      <w:r w:rsidR="00AB69FA" w:rsidRPr="00FE3BB8">
        <w:t>Res</w:t>
      </w:r>
      <w:r w:rsidR="00AB69FA" w:rsidRPr="00C01918">
        <w:t>olution</w:t>
      </w:r>
      <w:r w:rsidR="00061F7A">
        <w:t xml:space="preserve"> A.</w:t>
      </w:r>
      <w:r w:rsidR="00061F7A" w:rsidRPr="00C06E84">
        <w:rPr>
          <w:highlight w:val="yellow"/>
        </w:rPr>
        <w:t>XXX(XX)</w:t>
      </w:r>
      <w:r w:rsidR="00AB69FA">
        <w:t xml:space="preserve"> </w:t>
      </w:r>
      <w:r w:rsidR="00AB69FA" w:rsidRPr="00324A4E">
        <w:t>[x]</w:t>
      </w:r>
      <w:r w:rsidR="00061F7A" w:rsidRPr="00324A4E">
        <w:t xml:space="preserve">, </w:t>
      </w:r>
      <w:r w:rsidR="00AB69FA" w:rsidRPr="00324A4E">
        <w:t>however,</w:t>
      </w:r>
      <w:r w:rsidR="00AB69FA">
        <w:t xml:space="preserve"> </w:t>
      </w:r>
      <w:r w:rsidR="00061F7A">
        <w:t>it is recommended that provision is made to ensure that:</w:t>
      </w:r>
    </w:p>
    <w:p w14:paraId="6DEC53FC" w14:textId="2BDF2B66" w:rsidR="00061F7A" w:rsidRDefault="00061F7A" w:rsidP="00D621BF">
      <w:pPr>
        <w:pStyle w:val="BodyText"/>
        <w:numPr>
          <w:ilvl w:val="0"/>
          <w:numId w:val="35"/>
        </w:numPr>
        <w:ind w:left="567" w:hanging="567"/>
      </w:pPr>
      <w:r w:rsidRPr="001D3D43">
        <w:t xml:space="preserve">a legal basis for </w:t>
      </w:r>
      <w:r>
        <w:t xml:space="preserve">an </w:t>
      </w:r>
      <w:r w:rsidR="0095615E">
        <w:t>I</w:t>
      </w:r>
      <w:r>
        <w:t xml:space="preserve">nland </w:t>
      </w:r>
      <w:r w:rsidRPr="001D3D43">
        <w:t>VTS</w:t>
      </w:r>
      <w:r>
        <w:t xml:space="preserve"> is established;</w:t>
      </w:r>
    </w:p>
    <w:p w14:paraId="1E5ED326" w14:textId="697FB5FA" w:rsidR="00061F7A" w:rsidRDefault="00061F7A" w:rsidP="00D621BF">
      <w:pPr>
        <w:pStyle w:val="BodyText"/>
        <w:numPr>
          <w:ilvl w:val="0"/>
          <w:numId w:val="35"/>
        </w:numPr>
        <w:ind w:left="567" w:hanging="567"/>
      </w:pPr>
      <w:r w:rsidRPr="001D3D43">
        <w:t>a regulatory framework for establishing and operating a</w:t>
      </w:r>
      <w:r>
        <w:t xml:space="preserve">n </w:t>
      </w:r>
      <w:r w:rsidR="0095615E">
        <w:t>I</w:t>
      </w:r>
      <w:r>
        <w:t>nland</w:t>
      </w:r>
      <w:r w:rsidRPr="001D3D43">
        <w:t xml:space="preserve"> VTS</w:t>
      </w:r>
      <w:r>
        <w:t xml:space="preserve"> is put in place; </w:t>
      </w:r>
    </w:p>
    <w:p w14:paraId="6B65AA91" w14:textId="2935E18F" w:rsidR="00061F7A" w:rsidRDefault="0095615E" w:rsidP="00D621BF">
      <w:pPr>
        <w:pStyle w:val="BodyText"/>
        <w:numPr>
          <w:ilvl w:val="0"/>
          <w:numId w:val="35"/>
        </w:numPr>
        <w:ind w:left="567" w:hanging="567"/>
      </w:pPr>
      <w:r>
        <w:t>I</w:t>
      </w:r>
      <w:r w:rsidR="00061F7A">
        <w:t xml:space="preserve">nland </w:t>
      </w:r>
      <w:r w:rsidR="00061F7A" w:rsidRPr="001D3D43">
        <w:t>VTS provider</w:t>
      </w:r>
      <w:r w:rsidR="00061F7A">
        <w:t>s</w:t>
      </w:r>
      <w:r w:rsidR="00061F7A" w:rsidRPr="001D3D43">
        <w:t xml:space="preserve"> </w:t>
      </w:r>
      <w:r w:rsidR="00061F7A">
        <w:t>are authorised to</w:t>
      </w:r>
      <w:r w:rsidR="00061F7A" w:rsidRPr="001D3D43">
        <w:t xml:space="preserve"> operate a</w:t>
      </w:r>
      <w:r w:rsidR="00061F7A">
        <w:t xml:space="preserve">n </w:t>
      </w:r>
      <w:r>
        <w:t>I</w:t>
      </w:r>
      <w:r w:rsidR="00061F7A">
        <w:t>nland</w:t>
      </w:r>
      <w:r w:rsidR="00061F7A" w:rsidRPr="001D3D43">
        <w:t xml:space="preserve"> VTS within a delineated VTS area</w:t>
      </w:r>
      <w:r w:rsidR="00AB69FA">
        <w:t>;</w:t>
      </w:r>
      <w:r w:rsidR="00AB69FA" w:rsidRPr="00AB69FA">
        <w:t xml:space="preserve"> </w:t>
      </w:r>
      <w:r w:rsidR="00AB69FA">
        <w:t>and</w:t>
      </w:r>
    </w:p>
    <w:p w14:paraId="20FB72D1" w14:textId="7552F27B" w:rsidR="00E5134A" w:rsidRDefault="00E5134A" w:rsidP="00D621BF">
      <w:pPr>
        <w:pStyle w:val="BodyText"/>
        <w:numPr>
          <w:ilvl w:val="0"/>
          <w:numId w:val="35"/>
        </w:numPr>
        <w:ind w:left="567" w:hanging="567"/>
      </w:pPr>
      <w:r w:rsidRPr="00E5134A">
        <w:t xml:space="preserve">a compliance and enforcement framework with respect to violations of </w:t>
      </w:r>
      <w:r>
        <w:t xml:space="preserve">Inland </w:t>
      </w:r>
      <w:r w:rsidRPr="00E5134A">
        <w:t>VTS regulatory requirements</w:t>
      </w:r>
      <w:r>
        <w:t xml:space="preserve"> is</w:t>
      </w:r>
      <w:r w:rsidRPr="00E5134A">
        <w:t xml:space="preserve"> establish</w:t>
      </w:r>
      <w:r>
        <w:t>ed</w:t>
      </w:r>
      <w:ins w:id="26" w:author="Barry" w:date="2021-09-24T13:55:00Z">
        <w:r w:rsidR="00EF5B50">
          <w:t>.</w:t>
        </w:r>
      </w:ins>
    </w:p>
    <w:p w14:paraId="68081BCF" w14:textId="75FA2DFC" w:rsidR="00BB055D" w:rsidRDefault="00BB055D" w:rsidP="003167D6">
      <w:pPr>
        <w:pStyle w:val="BodyText"/>
      </w:pPr>
      <w:r>
        <w:t xml:space="preserve">Local, regional or national regulations may be required to reflect the </w:t>
      </w:r>
      <w:r w:rsidRPr="00BB055D">
        <w:t xml:space="preserve">navigable environment </w:t>
      </w:r>
      <w:ins w:id="27" w:author="Barry" w:date="2021-09-24T13:55:00Z">
        <w:r w:rsidR="00EF5B50">
          <w:t>as well as</w:t>
        </w:r>
      </w:ins>
      <w:del w:id="28" w:author="Barry" w:date="2021-09-24T13:55:00Z">
        <w:r w:rsidRPr="00BB055D" w:rsidDel="00EF5B50">
          <w:delText>and</w:delText>
        </w:r>
      </w:del>
      <w:r w:rsidRPr="00BB055D">
        <w:t xml:space="preserve"> </w:t>
      </w:r>
      <w:r>
        <w:t xml:space="preserve">custom and practice relating to such issues as </w:t>
      </w:r>
      <w:r w:rsidRPr="00BB055D">
        <w:t>pilotage, prohibited zone</w:t>
      </w:r>
      <w:r>
        <w:t xml:space="preserve">s and </w:t>
      </w:r>
      <w:r w:rsidRPr="00BB055D">
        <w:t xml:space="preserve">traffic control </w:t>
      </w:r>
      <w:r>
        <w:t>which will usually take precedence.</w:t>
      </w:r>
    </w:p>
    <w:p w14:paraId="5259625A" w14:textId="131AF103" w:rsidR="004455EB" w:rsidRPr="006D3562" w:rsidRDefault="00061F7A" w:rsidP="003167D6">
      <w:pPr>
        <w:pStyle w:val="BodyText"/>
      </w:pPr>
      <w:r>
        <w:t xml:space="preserve">It should be noted that </w:t>
      </w:r>
      <w:r w:rsidR="003167D6">
        <w:t>the International Regulations for Preventing Collisions at Sea</w:t>
      </w:r>
      <w:r w:rsidR="00AB69FA">
        <w:t xml:space="preserve"> </w:t>
      </w:r>
      <w:r w:rsidR="003167D6">
        <w:t xml:space="preserve">only apply </w:t>
      </w:r>
      <w:r w:rsidR="003167D6" w:rsidRPr="003167D6">
        <w:t xml:space="preserve">to vessels on the high seas and all </w:t>
      </w:r>
      <w:bookmarkStart w:id="29" w:name="_Hlk66799424"/>
      <w:r w:rsidR="003167D6" w:rsidRPr="003167D6">
        <w:t xml:space="preserve">waters connected to the high seas </w:t>
      </w:r>
      <w:bookmarkEnd w:id="29"/>
      <w:r w:rsidR="003167D6" w:rsidRPr="003167D6">
        <w:t xml:space="preserve">and navigable by seagoing </w:t>
      </w:r>
      <w:r w:rsidR="006B3404">
        <w:t>ships</w:t>
      </w:r>
      <w:r w:rsidR="003167D6">
        <w:t xml:space="preserve">. </w:t>
      </w:r>
      <w:r w:rsidR="003167D6" w:rsidRPr="006D3562">
        <w:t xml:space="preserve">Special </w:t>
      </w:r>
      <w:r w:rsidR="00530F47" w:rsidRPr="006D3562">
        <w:t xml:space="preserve">regional and/or national </w:t>
      </w:r>
      <w:r w:rsidR="003167D6" w:rsidRPr="006D3562">
        <w:t xml:space="preserve">rules </w:t>
      </w:r>
      <w:r w:rsidR="004455EB">
        <w:t xml:space="preserve">may </w:t>
      </w:r>
      <w:r w:rsidR="00CE5C16" w:rsidRPr="006D3562">
        <w:t xml:space="preserve">apply </w:t>
      </w:r>
      <w:r w:rsidR="003167D6" w:rsidRPr="006D3562">
        <w:t xml:space="preserve">in inland waters.  </w:t>
      </w:r>
    </w:p>
    <w:p w14:paraId="36D72229" w14:textId="0B9CAD33" w:rsidR="00061F7A" w:rsidRDefault="003167D6" w:rsidP="003167D6">
      <w:pPr>
        <w:pStyle w:val="BodyText"/>
      </w:pPr>
      <w:r w:rsidRPr="006D3562">
        <w:t xml:space="preserve">Special consideration may be needed for areas where inland waters </w:t>
      </w:r>
      <w:r w:rsidR="00AB69FA" w:rsidRPr="00324A4E">
        <w:t>are</w:t>
      </w:r>
      <w:r w:rsidR="00AB69FA" w:rsidRPr="00FE3BB8">
        <w:t xml:space="preserve"> </w:t>
      </w:r>
      <w:r w:rsidRPr="00FE3BB8">
        <w:t>connect</w:t>
      </w:r>
      <w:r w:rsidR="00AB69FA" w:rsidRPr="00324A4E">
        <w:t>ed</w:t>
      </w:r>
      <w:r w:rsidR="00EC70A0" w:rsidRPr="00324A4E">
        <w:t xml:space="preserve"> </w:t>
      </w:r>
      <w:r w:rsidRPr="00FE3BB8">
        <w:t xml:space="preserve">to the high seas and </w:t>
      </w:r>
      <w:r w:rsidR="00EC70A0" w:rsidRPr="00324A4E">
        <w:t>coastal area</w:t>
      </w:r>
      <w:r w:rsidR="00FE3BB8" w:rsidRPr="00324A4E">
        <w:t>s</w:t>
      </w:r>
      <w:r w:rsidR="00EC70A0" w:rsidRPr="00324A4E">
        <w:t xml:space="preserve"> and to</w:t>
      </w:r>
      <w:r w:rsidR="00EC70A0" w:rsidRPr="00FE3BB8">
        <w:t xml:space="preserve"> </w:t>
      </w:r>
      <w:r w:rsidRPr="00FE3BB8">
        <w:t>t</w:t>
      </w:r>
      <w:r w:rsidRPr="006D3562">
        <w:t>he transition between differing regulatory regimes</w:t>
      </w:r>
      <w:r w:rsidRPr="004455EB">
        <w:t>.</w:t>
      </w:r>
    </w:p>
    <w:p w14:paraId="4849C916" w14:textId="173FE901" w:rsidR="00C97BD1" w:rsidRDefault="0095615E" w:rsidP="00D22A93">
      <w:pPr>
        <w:pStyle w:val="Heading2"/>
        <w:spacing w:after="0"/>
        <w:ind w:left="578" w:hanging="578"/>
      </w:pPr>
      <w:bookmarkStart w:id="30" w:name="_Toc76633453"/>
      <w:bookmarkEnd w:id="21"/>
      <w:r w:rsidRPr="00095EA0">
        <w:rPr>
          <w:caps w:val="0"/>
        </w:rPr>
        <w:t xml:space="preserve">INLAND </w:t>
      </w:r>
      <w:r w:rsidR="00E65E68" w:rsidRPr="00324A4E">
        <w:rPr>
          <w:caps w:val="0"/>
        </w:rPr>
        <w:t>VTS</w:t>
      </w:r>
      <w:r w:rsidR="00E65E68">
        <w:rPr>
          <w:caps w:val="0"/>
        </w:rPr>
        <w:t xml:space="preserve"> </w:t>
      </w:r>
      <w:r w:rsidR="003167D6">
        <w:rPr>
          <w:caps w:val="0"/>
        </w:rPr>
        <w:t>IMPLEMENTATION</w:t>
      </w:r>
      <w:bookmarkEnd w:id="30"/>
    </w:p>
    <w:bookmarkEnd w:id="3"/>
    <w:p w14:paraId="3B829113" w14:textId="383F7F44" w:rsidR="00C97BD1" w:rsidRDefault="00C97BD1" w:rsidP="00C97BD1">
      <w:pPr>
        <w:pStyle w:val="Heading2separationline"/>
      </w:pPr>
    </w:p>
    <w:p w14:paraId="03DE131F" w14:textId="42CC8F48" w:rsidR="00C472A3" w:rsidRDefault="00C472A3" w:rsidP="00C472A3">
      <w:pPr>
        <w:pStyle w:val="Heading3"/>
      </w:pPr>
      <w:bookmarkStart w:id="31" w:name="_Toc76633454"/>
      <w:bookmarkStart w:id="32" w:name="_Hlk66450620"/>
      <w:r>
        <w:t>IALA guidance</w:t>
      </w:r>
      <w:bookmarkEnd w:id="31"/>
    </w:p>
    <w:p w14:paraId="3BF955A1" w14:textId="77777777" w:rsidR="00E40DBC" w:rsidRDefault="00796E8C" w:rsidP="00796E8C">
      <w:pPr>
        <w:pStyle w:val="BodyText"/>
        <w:spacing w:line="240" w:lineRule="auto"/>
      </w:pPr>
      <w:r>
        <w:t xml:space="preserve">IALA provides guidance on planning and implementing a VTS.  References relevant to implementation include: </w:t>
      </w:r>
    </w:p>
    <w:p w14:paraId="7EBE82A6" w14:textId="4740399D" w:rsidR="00E40DBC" w:rsidRDefault="00796E8C" w:rsidP="00D621BF">
      <w:pPr>
        <w:pStyle w:val="BodyText"/>
        <w:numPr>
          <w:ilvl w:val="0"/>
          <w:numId w:val="36"/>
        </w:numPr>
        <w:spacing w:line="240" w:lineRule="auto"/>
      </w:pPr>
      <w:r>
        <w:t xml:space="preserve">a recommendation on </w:t>
      </w:r>
      <w:r w:rsidR="00911E6C">
        <w:t>“</w:t>
      </w:r>
      <w:bookmarkStart w:id="33" w:name="_Hlk76639300"/>
      <w:r w:rsidR="00911E6C">
        <w:t>E</w:t>
      </w:r>
      <w:r>
        <w:t>stablishment a VTS</w:t>
      </w:r>
      <w:r w:rsidR="00911E6C">
        <w:t>”</w:t>
      </w:r>
      <w:r w:rsidR="00692C9B">
        <w:t xml:space="preserve"> </w:t>
      </w:r>
      <w:r w:rsidR="00692C9B" w:rsidRPr="00330F44">
        <w:t>(R0119</w:t>
      </w:r>
      <w:r w:rsidR="00692C9B">
        <w:t>)</w:t>
      </w:r>
      <w:r w:rsidR="00A50A78">
        <w:t>;</w:t>
      </w:r>
      <w:r>
        <w:t xml:space="preserve"> </w:t>
      </w:r>
    </w:p>
    <w:p w14:paraId="6FDD768D" w14:textId="05EF1D4C" w:rsidR="00796E8C" w:rsidRDefault="00796E8C" w:rsidP="00D621BF">
      <w:pPr>
        <w:pStyle w:val="BodyText"/>
        <w:numPr>
          <w:ilvl w:val="0"/>
          <w:numId w:val="36"/>
        </w:numPr>
        <w:spacing w:line="240" w:lineRule="auto"/>
      </w:pPr>
      <w:r>
        <w:t xml:space="preserve">an associated guideline on </w:t>
      </w:r>
      <w:r w:rsidR="00911E6C">
        <w:t>“E</w:t>
      </w:r>
      <w:r>
        <w:t>stablishing, planning and implementing a VTS</w:t>
      </w:r>
      <w:r w:rsidR="00911E6C">
        <w:t>”</w:t>
      </w:r>
      <w:r w:rsidR="00692C9B" w:rsidRPr="00692C9B">
        <w:t xml:space="preserve"> </w:t>
      </w:r>
      <w:r w:rsidR="00692C9B" w:rsidRPr="00330F44">
        <w:t>(G1150)</w:t>
      </w:r>
      <w:bookmarkEnd w:id="33"/>
      <w:r w:rsidR="00692C9B" w:rsidRPr="00330F44">
        <w:t>”</w:t>
      </w:r>
      <w:r w:rsidR="00A50A78" w:rsidRPr="00330F44">
        <w:t>;</w:t>
      </w:r>
      <w:r w:rsidR="00A50A78" w:rsidRPr="00A50A78">
        <w:t xml:space="preserve"> </w:t>
      </w:r>
      <w:r w:rsidR="00A50A78">
        <w:t>and</w:t>
      </w:r>
    </w:p>
    <w:p w14:paraId="6396F825" w14:textId="3C63D1F4" w:rsidR="00A50A78" w:rsidRDefault="00A50A78" w:rsidP="00D621BF">
      <w:pPr>
        <w:pStyle w:val="BodyText"/>
        <w:numPr>
          <w:ilvl w:val="0"/>
          <w:numId w:val="36"/>
        </w:numPr>
        <w:spacing w:line="240" w:lineRule="auto"/>
      </w:pPr>
      <w:r>
        <w:t>a guideline on “</w:t>
      </w:r>
      <w:r w:rsidRPr="00A50A78">
        <w:t>Competencies for planning and implementing VTS</w:t>
      </w:r>
      <w:r w:rsidR="00692C9B">
        <w:t xml:space="preserve">” </w:t>
      </w:r>
      <w:r w:rsidR="00B42783">
        <w:t>(</w:t>
      </w:r>
      <w:r w:rsidR="00B42783" w:rsidRPr="00B42783">
        <w:t>G1160</w:t>
      </w:r>
      <w:r w:rsidR="00692C9B">
        <w:t>).</w:t>
      </w:r>
    </w:p>
    <w:p w14:paraId="1E19E2A8" w14:textId="2F7D9862" w:rsidR="00796E8C" w:rsidRDefault="00796E8C" w:rsidP="00911E6C">
      <w:pPr>
        <w:pStyle w:val="BodyText"/>
        <w:spacing w:line="240" w:lineRule="auto"/>
      </w:pPr>
      <w:r>
        <w:t xml:space="preserve">In waterways where a national authority is of the opinion that the navigational complexity, volume of traffic or the degree of risk does not justify the establishment of a VTS, a Local Port Service (LPS) may be implemented. In such circumstances, IALA provides guidance on </w:t>
      </w:r>
      <w:r w:rsidR="00911E6C">
        <w:t>“T</w:t>
      </w:r>
      <w:r>
        <w:t xml:space="preserve">he </w:t>
      </w:r>
      <w:r w:rsidR="00911E6C">
        <w:t>P</w:t>
      </w:r>
      <w:r>
        <w:t xml:space="preserve">rovision of </w:t>
      </w:r>
      <w:r w:rsidR="00911E6C">
        <w:t>Local Port Services other than VTS</w:t>
      </w:r>
      <w:r w:rsidR="00911E6C" w:rsidRPr="00330F44">
        <w:t>”</w:t>
      </w:r>
      <w:r w:rsidR="00692C9B" w:rsidRPr="00330F44">
        <w:t xml:space="preserve"> (</w:t>
      </w:r>
      <w:r w:rsidR="00330F44" w:rsidRPr="00330F44">
        <w:t>G1142)</w:t>
      </w:r>
      <w:r w:rsidRPr="00330F44">
        <w:t>.</w:t>
      </w:r>
      <w:r>
        <w:t xml:space="preserve">  </w:t>
      </w:r>
    </w:p>
    <w:p w14:paraId="6218FC01" w14:textId="1B697662" w:rsidR="00796E8C" w:rsidRDefault="00796E8C" w:rsidP="00796E8C">
      <w:pPr>
        <w:pStyle w:val="BodyText"/>
        <w:spacing w:line="240" w:lineRule="auto"/>
      </w:pPr>
      <w:r>
        <w:t xml:space="preserve">Further guidance is also provided on the </w:t>
      </w:r>
      <w:r w:rsidR="00C31C5C">
        <w:t>“S</w:t>
      </w:r>
      <w:r>
        <w:t xml:space="preserve">tandard </w:t>
      </w:r>
      <w:r w:rsidR="00C31C5C">
        <w:t>N</w:t>
      </w:r>
      <w:r>
        <w:t xml:space="preserve">omenclature to </w:t>
      </w:r>
      <w:r w:rsidR="00C31C5C">
        <w:t>I</w:t>
      </w:r>
      <w:r>
        <w:t xml:space="preserve">dentify and </w:t>
      </w:r>
      <w:r w:rsidR="00C31C5C">
        <w:t>R</w:t>
      </w:r>
      <w:r>
        <w:t xml:space="preserve">efer to </w:t>
      </w:r>
      <w:r w:rsidR="00C31C5C">
        <w:t xml:space="preserve">a </w:t>
      </w:r>
      <w:r>
        <w:t>VTS</w:t>
      </w:r>
      <w:r w:rsidR="00C31C5C">
        <w:t>”</w:t>
      </w:r>
      <w:r w:rsidR="00330F44">
        <w:t xml:space="preserve"> (</w:t>
      </w:r>
      <w:r w:rsidR="009E12C2">
        <w:t>G</w:t>
      </w:r>
      <w:r w:rsidR="00330F44" w:rsidRPr="00330F44">
        <w:t>1083</w:t>
      </w:r>
      <w:r w:rsidR="00330F44">
        <w:t>)</w:t>
      </w:r>
      <w:r>
        <w:t xml:space="preserve">. </w:t>
      </w:r>
    </w:p>
    <w:p w14:paraId="2B40C5FC" w14:textId="77777777" w:rsidR="00C472A3" w:rsidRDefault="00C472A3" w:rsidP="00C472A3">
      <w:pPr>
        <w:pStyle w:val="Heading3"/>
      </w:pPr>
      <w:bookmarkStart w:id="34" w:name="_Toc76633455"/>
      <w:r>
        <w:lastRenderedPageBreak/>
        <w:t>Inland waters considerations</w:t>
      </w:r>
      <w:bookmarkEnd w:id="34"/>
    </w:p>
    <w:p w14:paraId="26C64841" w14:textId="624CF41E" w:rsidR="00174C0B" w:rsidRPr="00324A4E" w:rsidRDefault="00174C0B" w:rsidP="00174C0B">
      <w:pPr>
        <w:pStyle w:val="BodyText"/>
      </w:pPr>
      <w:r>
        <w:t xml:space="preserve">IMO </w:t>
      </w:r>
      <w:r w:rsidR="00AA06A6" w:rsidRPr="00324A4E">
        <w:t>Resolution</w:t>
      </w:r>
      <w:r>
        <w:t xml:space="preserve"> A.</w:t>
      </w:r>
      <w:r w:rsidRPr="00C06E84">
        <w:rPr>
          <w:highlight w:val="yellow"/>
        </w:rPr>
        <w:t>XXX(XX)</w:t>
      </w:r>
      <w:r>
        <w:t xml:space="preserve"> </w:t>
      </w:r>
      <w:r w:rsidR="00370CC4" w:rsidRPr="00324A4E">
        <w:t xml:space="preserve">states </w:t>
      </w:r>
      <w:r w:rsidRPr="00324A4E">
        <w:t xml:space="preserve">the responsibilities of a VTS provider and those of participating ships </w:t>
      </w:r>
      <w:r w:rsidR="00370CC4" w:rsidRPr="00324A4E">
        <w:t>which may also be</w:t>
      </w:r>
      <w:r w:rsidRPr="00324A4E">
        <w:t xml:space="preserve"> relevant to an </w:t>
      </w:r>
      <w:r w:rsidR="0095615E" w:rsidRPr="00324A4E">
        <w:t>I</w:t>
      </w:r>
      <w:r w:rsidRPr="00324A4E">
        <w:t xml:space="preserve">nland VTS.  In particular, an </w:t>
      </w:r>
      <w:r w:rsidR="0095615E" w:rsidRPr="00324A4E">
        <w:t>I</w:t>
      </w:r>
      <w:r w:rsidRPr="00324A4E">
        <w:t xml:space="preserve">nland VTS should be provided with appropriate equipment, systems and facilities for the delivery of the </w:t>
      </w:r>
      <w:r w:rsidR="0095615E" w:rsidRPr="00324A4E">
        <w:t xml:space="preserve">Inland </w:t>
      </w:r>
      <w:r w:rsidRPr="00324A4E">
        <w:t xml:space="preserve">VTS and should be adequately staffed with </w:t>
      </w:r>
      <w:r w:rsidR="0095615E" w:rsidRPr="00324A4E">
        <w:t>I</w:t>
      </w:r>
      <w:r w:rsidRPr="00324A4E">
        <w:t>nland VTS personnel who are appropriately trained and qualified.</w:t>
      </w:r>
      <w:ins w:id="35" w:author="Barry" w:date="2021-09-24T13:57:00Z">
        <w:r w:rsidR="00EF5B50">
          <w:t xml:space="preserve">  </w:t>
        </w:r>
        <w:r w:rsidR="00EF5B50" w:rsidRPr="00EF5B50">
          <w:t>This is further expanded in IALA guidance.</w:t>
        </w:r>
      </w:ins>
    </w:p>
    <w:p w14:paraId="1FCEAE4C" w14:textId="02FC816E" w:rsidR="00174C0B" w:rsidRPr="00324A4E" w:rsidDel="00EF5B50" w:rsidRDefault="00174C0B" w:rsidP="00174C0B">
      <w:pPr>
        <w:pStyle w:val="BodyText"/>
        <w:rPr>
          <w:moveFrom w:id="36" w:author="Barry" w:date="2021-09-24T13:56:00Z"/>
        </w:rPr>
      </w:pPr>
      <w:moveFromRangeStart w:id="37" w:author="Barry" w:date="2021-09-24T13:56:00Z" w:name="move83384208"/>
      <w:moveFrom w:id="38" w:author="Barry" w:date="2021-09-24T13:56:00Z">
        <w:r w:rsidRPr="00324A4E" w:rsidDel="00EF5B50">
          <w:t xml:space="preserve">IALA Guideline G1089 expands further on </w:t>
        </w:r>
        <w:r w:rsidR="00370CC4" w:rsidRPr="00324A4E" w:rsidDel="00EF5B50">
          <w:t>how to provide</w:t>
        </w:r>
        <w:r w:rsidRPr="00324A4E" w:rsidDel="00EF5B50">
          <w:t xml:space="preserve"> a VTS.  Particular note should be made of the further explanation given on the purpose of a VTS in the provision of timely and relevant information, the monitoring and managing of </w:t>
        </w:r>
        <w:r w:rsidR="00FD0594" w:rsidRPr="00324A4E" w:rsidDel="00EF5B50">
          <w:t xml:space="preserve">vessel </w:t>
        </w:r>
        <w:r w:rsidRPr="00324A4E" w:rsidDel="00EF5B50">
          <w:t>traffic</w:t>
        </w:r>
        <w:r w:rsidR="00FE3BB8" w:rsidRPr="00324A4E" w:rsidDel="00EF5B50">
          <w:t xml:space="preserve"> </w:t>
        </w:r>
        <w:r w:rsidRPr="00324A4E" w:rsidDel="00EF5B50">
          <w:t xml:space="preserve">and responding to developing situations.  The close confines of many inland waterways and the ability to maintain a comprehensive traffic image may result in a more limited ability to respond to developing situations.  Nevertheless, as long as the possibility exists that such </w:t>
        </w:r>
        <w:r w:rsidR="00FE3BB8" w:rsidRPr="00324A4E" w:rsidDel="00EF5B50">
          <w:t xml:space="preserve">interaction </w:t>
        </w:r>
        <w:r w:rsidRPr="00324A4E" w:rsidDel="00EF5B50">
          <w:t xml:space="preserve">might be necessary, then it is important that </w:t>
        </w:r>
        <w:r w:rsidR="0095615E" w:rsidRPr="00324A4E" w:rsidDel="00EF5B50">
          <w:t>I</w:t>
        </w:r>
        <w:r w:rsidRPr="00324A4E" w:rsidDel="00EF5B50">
          <w:t>nland VTS personnel are appropriately trained</w:t>
        </w:r>
        <w:r w:rsidR="00FE3E2D" w:rsidRPr="00324A4E" w:rsidDel="00EF5B50">
          <w:t xml:space="preserve"> and certified</w:t>
        </w:r>
        <w:r w:rsidR="00370CC4" w:rsidRPr="00324A4E" w:rsidDel="00EF5B50">
          <w:t xml:space="preserve"> for such interventions</w:t>
        </w:r>
        <w:r w:rsidRPr="00324A4E" w:rsidDel="00EF5B50">
          <w:t>.</w:t>
        </w:r>
      </w:moveFrom>
    </w:p>
    <w:moveFromRangeEnd w:id="37"/>
    <w:p w14:paraId="1A3D50B0" w14:textId="1609D1F7" w:rsidR="004D7BB2" w:rsidDel="00EF5B50" w:rsidRDefault="004D7BB2" w:rsidP="00174C0B">
      <w:pPr>
        <w:pStyle w:val="BodyText"/>
        <w:rPr>
          <w:del w:id="39" w:author="Barry" w:date="2021-09-24T13:56:00Z"/>
        </w:rPr>
      </w:pPr>
      <w:del w:id="40" w:author="Barry" w:date="2021-09-24T13:56:00Z">
        <w:r w:rsidRPr="00324A4E" w:rsidDel="00EF5B50">
          <w:delText>Consideration may also be given to enhancing Inland VTS by linking it to bespoke systems for tracking ships such as the European VTT.</w:delText>
        </w:r>
      </w:del>
    </w:p>
    <w:p w14:paraId="5701546D" w14:textId="2B5513D9" w:rsidR="00174C0B" w:rsidRDefault="00174C0B" w:rsidP="00174C0B">
      <w:pPr>
        <w:pStyle w:val="BodyText"/>
      </w:pPr>
      <w:r>
        <w:t xml:space="preserve">If it is assessed that the </w:t>
      </w:r>
      <w:r w:rsidRPr="00E02B2F">
        <w:t xml:space="preserve">navigational complexity, volume of traffic or the degree of risk does not </w:t>
      </w:r>
      <w:bookmarkStart w:id="41" w:name="_Hlk75174836"/>
      <w:r w:rsidRPr="00E02B2F">
        <w:t xml:space="preserve">justify </w:t>
      </w:r>
      <w:bookmarkStart w:id="42" w:name="_Hlk75174762"/>
      <w:r w:rsidRPr="00E02B2F">
        <w:t>the establishment of a</w:t>
      </w:r>
      <w:r>
        <w:t xml:space="preserve">n </w:t>
      </w:r>
      <w:r w:rsidR="0095615E">
        <w:t>I</w:t>
      </w:r>
      <w:r>
        <w:t xml:space="preserve">nland </w:t>
      </w:r>
      <w:r w:rsidRPr="00E02B2F">
        <w:t>VTS</w:t>
      </w:r>
      <w:r>
        <w:t xml:space="preserve"> </w:t>
      </w:r>
      <w:r w:rsidR="00DC60ED">
        <w:t>but that some form of co-ordination of local services is required</w:t>
      </w:r>
      <w:bookmarkEnd w:id="41"/>
      <w:bookmarkEnd w:id="42"/>
      <w:r w:rsidR="00DC60ED">
        <w:t xml:space="preserve">, </w:t>
      </w:r>
      <w:r>
        <w:t>then note should be taken of the provisions of IALA guideline G1142 for the establishment of a local port service or equivalent noting the provisions of IALA guideline G1083 that any service that is not author</w:t>
      </w:r>
      <w:r w:rsidRPr="002203C2">
        <w:t>i</w:t>
      </w:r>
      <w:r w:rsidR="00370CC4" w:rsidRPr="002203C2">
        <w:t>z</w:t>
      </w:r>
      <w:r>
        <w:t>ed as a VTS should not use the term ‘VTS’ in its name identifier.</w:t>
      </w:r>
    </w:p>
    <w:p w14:paraId="231F35E3" w14:textId="5B8A766D" w:rsidR="006F3028" w:rsidRPr="00324A4E" w:rsidRDefault="0095615E" w:rsidP="00D22A93">
      <w:pPr>
        <w:pStyle w:val="Heading2"/>
        <w:spacing w:after="0"/>
        <w:ind w:left="578" w:hanging="578"/>
      </w:pPr>
      <w:bookmarkStart w:id="43" w:name="6.2.1_Information_Service_(INS)"/>
      <w:bookmarkStart w:id="44" w:name="6.2.2_Navigational_Assistance_Service_(N"/>
      <w:bookmarkStart w:id="45" w:name="6.2.3_Traffic_Organisation_Service_(TOS)"/>
      <w:bookmarkStart w:id="46" w:name="_Toc66538686"/>
      <w:bookmarkStart w:id="47" w:name="_Toc66538786"/>
      <w:bookmarkStart w:id="48" w:name="_Toc66538687"/>
      <w:bookmarkStart w:id="49" w:name="_Toc66538787"/>
      <w:bookmarkStart w:id="50" w:name="_Toc66538688"/>
      <w:bookmarkStart w:id="51" w:name="_Toc66538788"/>
      <w:bookmarkStart w:id="52" w:name="_Toc66538689"/>
      <w:bookmarkStart w:id="53" w:name="_Toc66538789"/>
      <w:bookmarkStart w:id="54" w:name="_Toc76633456"/>
      <w:bookmarkStart w:id="55" w:name="_Hlk62662048"/>
      <w:bookmarkEnd w:id="32"/>
      <w:bookmarkEnd w:id="43"/>
      <w:bookmarkEnd w:id="44"/>
      <w:bookmarkEnd w:id="45"/>
      <w:bookmarkEnd w:id="46"/>
      <w:bookmarkEnd w:id="47"/>
      <w:bookmarkEnd w:id="48"/>
      <w:bookmarkEnd w:id="49"/>
      <w:bookmarkEnd w:id="50"/>
      <w:bookmarkEnd w:id="51"/>
      <w:bookmarkEnd w:id="52"/>
      <w:bookmarkEnd w:id="53"/>
      <w:r w:rsidRPr="00324A4E">
        <w:rPr>
          <w:caps w:val="0"/>
        </w:rPr>
        <w:t xml:space="preserve">INLAND </w:t>
      </w:r>
      <w:r w:rsidR="00E65E68" w:rsidRPr="00324A4E">
        <w:rPr>
          <w:caps w:val="0"/>
        </w:rPr>
        <w:t xml:space="preserve">VTS </w:t>
      </w:r>
      <w:r w:rsidR="003167D6" w:rsidRPr="00324A4E">
        <w:rPr>
          <w:caps w:val="0"/>
        </w:rPr>
        <w:t>OPERATIONS</w:t>
      </w:r>
      <w:bookmarkEnd w:id="54"/>
    </w:p>
    <w:bookmarkEnd w:id="55"/>
    <w:p w14:paraId="56B930D5" w14:textId="230C802A" w:rsidR="006F3028" w:rsidRDefault="006F3028" w:rsidP="006F3028">
      <w:pPr>
        <w:pStyle w:val="Heading2separationline"/>
      </w:pPr>
    </w:p>
    <w:p w14:paraId="17140E63" w14:textId="28DE8859" w:rsidR="00C472A3" w:rsidRDefault="003A040A" w:rsidP="00C472A3">
      <w:pPr>
        <w:pStyle w:val="Heading3"/>
      </w:pPr>
      <w:bookmarkStart w:id="56" w:name="_Hlk63170937"/>
      <w:r>
        <w:t xml:space="preserve">  </w:t>
      </w:r>
      <w:bookmarkStart w:id="57" w:name="_Toc76633457"/>
      <w:r w:rsidR="00C472A3">
        <w:t>IALA guidance</w:t>
      </w:r>
      <w:bookmarkEnd w:id="57"/>
    </w:p>
    <w:p w14:paraId="25AC341A" w14:textId="10D1DAA1" w:rsidR="00E40DBC" w:rsidRDefault="00E40DBC" w:rsidP="00E40DBC">
      <w:pPr>
        <w:pStyle w:val="BodyText"/>
      </w:pPr>
      <w:r>
        <w:t xml:space="preserve">IALA provides a number of documents relating to key operational considerations.  </w:t>
      </w:r>
      <w:r w:rsidR="00E13A3D">
        <w:t xml:space="preserve"> These</w:t>
      </w:r>
      <w:r>
        <w:t xml:space="preserve"> include: </w:t>
      </w:r>
    </w:p>
    <w:p w14:paraId="5A5786CF" w14:textId="307352AC" w:rsidR="00E40DBC" w:rsidRDefault="00E40DBC" w:rsidP="00E40DBC">
      <w:pPr>
        <w:pStyle w:val="Bullet1"/>
      </w:pPr>
      <w:r>
        <w:t xml:space="preserve">a recommendation on </w:t>
      </w:r>
      <w:r w:rsidR="00C31C5C">
        <w:t>“</w:t>
      </w:r>
      <w:r>
        <w:t xml:space="preserve">VTS </w:t>
      </w:r>
      <w:r w:rsidR="00C31C5C">
        <w:t>O</w:t>
      </w:r>
      <w:r>
        <w:t>perations</w:t>
      </w:r>
      <w:r w:rsidR="00C31C5C">
        <w:t>”</w:t>
      </w:r>
      <w:r>
        <w:t xml:space="preserve"> </w:t>
      </w:r>
      <w:r w:rsidR="00DE2C24">
        <w:t>(R</w:t>
      </w:r>
      <w:r w:rsidR="00DE2C24" w:rsidRPr="00330F44">
        <w:t>0127</w:t>
      </w:r>
      <w:r w:rsidR="00DE2C24">
        <w:t>)</w:t>
      </w:r>
      <w:r w:rsidR="00100A0B">
        <w:t xml:space="preserve"> </w:t>
      </w:r>
      <w:r>
        <w:t xml:space="preserve">and an associated guideline on </w:t>
      </w:r>
      <w:r w:rsidR="00C31C5C">
        <w:t>“O</w:t>
      </w:r>
      <w:r>
        <w:t xml:space="preserve">perational </w:t>
      </w:r>
      <w:r w:rsidR="00C31C5C">
        <w:t>P</w:t>
      </w:r>
      <w:r>
        <w:t>rocedures for a VTS</w:t>
      </w:r>
      <w:r w:rsidR="00C31C5C">
        <w:t>”</w:t>
      </w:r>
      <w:r w:rsidR="00DE2C24">
        <w:t xml:space="preserve"> (G1141)</w:t>
      </w:r>
      <w:r>
        <w:t xml:space="preserve">; </w:t>
      </w:r>
    </w:p>
    <w:p w14:paraId="6ADBAA55" w14:textId="6069ED01" w:rsidR="00E40DBC" w:rsidRDefault="00E40DBC" w:rsidP="00E40DBC">
      <w:pPr>
        <w:pStyle w:val="Bullet1"/>
      </w:pPr>
      <w:r>
        <w:t xml:space="preserve">a guideline that sets out advice on the </w:t>
      </w:r>
      <w:r w:rsidR="00C31C5C">
        <w:t>“P</w:t>
      </w:r>
      <w:r>
        <w:t>rovision of a VTS</w:t>
      </w:r>
      <w:r w:rsidR="00C31C5C">
        <w:t>”</w:t>
      </w:r>
      <w:r w:rsidR="00330F44" w:rsidRPr="00330F44">
        <w:t xml:space="preserve"> </w:t>
      </w:r>
      <w:r w:rsidR="00330F44">
        <w:t>(</w:t>
      </w:r>
      <w:r w:rsidR="009E12C2">
        <w:t>G</w:t>
      </w:r>
      <w:r w:rsidR="00330F44" w:rsidRPr="00330F44">
        <w:t>1089</w:t>
      </w:r>
      <w:r w:rsidR="002203C2">
        <w:t>)</w:t>
      </w:r>
      <w:r w:rsidR="002203C2" w:rsidRPr="00330F44">
        <w:t xml:space="preserve"> </w:t>
      </w:r>
      <w:r w:rsidR="002203C2">
        <w:t>including</w:t>
      </w:r>
      <w:r>
        <w:t xml:space="preserve"> the responsibilities and purpose; </w:t>
      </w:r>
    </w:p>
    <w:p w14:paraId="082277BE" w14:textId="5AB627BD" w:rsidR="00E40DBC" w:rsidRDefault="00E40DBC" w:rsidP="00E40DBC">
      <w:pPr>
        <w:pStyle w:val="Bullet1"/>
      </w:pPr>
      <w:r>
        <w:t xml:space="preserve">a guideline on the </w:t>
      </w:r>
      <w:r w:rsidR="00C31C5C">
        <w:t>“U</w:t>
      </w:r>
      <w:r>
        <w:t xml:space="preserve">se of </w:t>
      </w:r>
      <w:r w:rsidR="00C31C5C">
        <w:t>D</w:t>
      </w:r>
      <w:r>
        <w:t xml:space="preserve">ecision </w:t>
      </w:r>
      <w:r w:rsidR="00C31C5C">
        <w:t>S</w:t>
      </w:r>
      <w:r>
        <w:t xml:space="preserve">upport </w:t>
      </w:r>
      <w:r w:rsidR="00C31C5C">
        <w:t>T</w:t>
      </w:r>
      <w:r>
        <w:t>ools</w:t>
      </w:r>
      <w:r w:rsidR="00C31C5C">
        <w:t xml:space="preserve"> for VTS Personnel”</w:t>
      </w:r>
      <w:r w:rsidR="00330F44">
        <w:t xml:space="preserve"> (</w:t>
      </w:r>
      <w:r w:rsidR="00100A0B">
        <w:t>G</w:t>
      </w:r>
      <w:r w:rsidR="002203C2" w:rsidRPr="00330F44">
        <w:t>1110</w:t>
      </w:r>
      <w:r w:rsidR="00330F44">
        <w:t>)</w:t>
      </w:r>
      <w:r>
        <w:t xml:space="preserve">; </w:t>
      </w:r>
    </w:p>
    <w:p w14:paraId="2D58670D" w14:textId="5FCB0788" w:rsidR="00E40DBC" w:rsidRDefault="00E40DBC" w:rsidP="00E40DBC">
      <w:pPr>
        <w:pStyle w:val="Bullet1"/>
      </w:pPr>
      <w:r>
        <w:t xml:space="preserve">a guideline on </w:t>
      </w:r>
      <w:r w:rsidR="00C31C5C">
        <w:t>“S</w:t>
      </w:r>
      <w:r>
        <w:t>etting and measuring VTS objectives</w:t>
      </w:r>
      <w:r w:rsidR="00C31C5C">
        <w:t>”</w:t>
      </w:r>
      <w:r w:rsidR="00330F44">
        <w:t xml:space="preserve"> (</w:t>
      </w:r>
      <w:r w:rsidR="00330F44" w:rsidRPr="00330F44">
        <w:t>G1131</w:t>
      </w:r>
      <w:r w:rsidR="00330F44">
        <w:t>)</w:t>
      </w:r>
      <w:r>
        <w:t xml:space="preserve">; </w:t>
      </w:r>
    </w:p>
    <w:p w14:paraId="33762BF3" w14:textId="36C8EFFC" w:rsidR="00E40DBC" w:rsidRDefault="00E40DBC" w:rsidP="00E40DBC">
      <w:pPr>
        <w:pStyle w:val="Bullet1"/>
      </w:pPr>
      <w:r>
        <w:t xml:space="preserve">a guideline on </w:t>
      </w:r>
      <w:r w:rsidR="00C31C5C">
        <w:t>“S</w:t>
      </w:r>
      <w:r>
        <w:t xml:space="preserve">taffing </w:t>
      </w:r>
      <w:r w:rsidR="00C31C5C">
        <w:t>L</w:t>
      </w:r>
      <w:r>
        <w:t>evels</w:t>
      </w:r>
      <w:r w:rsidR="00C31C5C">
        <w:t xml:space="preserve"> at VTS Centres”</w:t>
      </w:r>
      <w:r w:rsidR="00330F44">
        <w:t xml:space="preserve"> (</w:t>
      </w:r>
      <w:r w:rsidR="00330F44" w:rsidRPr="00330F44">
        <w:t>G1045</w:t>
      </w:r>
      <w:r w:rsidR="00330F44">
        <w:t>)</w:t>
      </w:r>
      <w:r>
        <w:t xml:space="preserve">; </w:t>
      </w:r>
    </w:p>
    <w:p w14:paraId="5780D507" w14:textId="191F587A" w:rsidR="00E40DBC" w:rsidRDefault="00E40DBC" w:rsidP="00E40DBC">
      <w:pPr>
        <w:pStyle w:val="Bullet1"/>
      </w:pPr>
      <w:r>
        <w:t xml:space="preserve">a guideline on </w:t>
      </w:r>
      <w:r w:rsidR="00C31C5C">
        <w:t>“M</w:t>
      </w:r>
      <w:r>
        <w:t xml:space="preserve">arine </w:t>
      </w:r>
      <w:r w:rsidR="00C31C5C">
        <w:t>C</w:t>
      </w:r>
      <w:r>
        <w:t xml:space="preserve">asualty / </w:t>
      </w:r>
      <w:r w:rsidR="00C31C5C">
        <w:t>I</w:t>
      </w:r>
      <w:r>
        <w:t xml:space="preserve">ncident </w:t>
      </w:r>
      <w:r w:rsidR="00C31C5C">
        <w:t>R</w:t>
      </w:r>
      <w:r>
        <w:t xml:space="preserve">eporting and </w:t>
      </w:r>
      <w:r w:rsidR="00C31C5C">
        <w:t>R</w:t>
      </w:r>
      <w:r>
        <w:t xml:space="preserve">ecording, </w:t>
      </w:r>
      <w:r w:rsidR="00C31C5C">
        <w:t>I</w:t>
      </w:r>
      <w:r>
        <w:t xml:space="preserve">ncluding </w:t>
      </w:r>
      <w:r w:rsidR="00C31C5C">
        <w:t>N</w:t>
      </w:r>
      <w:r>
        <w:t xml:space="preserve">ear </w:t>
      </w:r>
      <w:r w:rsidR="00C31C5C">
        <w:t>M</w:t>
      </w:r>
      <w:r>
        <w:t xml:space="preserve">iss </w:t>
      </w:r>
      <w:r w:rsidR="00C31C5C">
        <w:t>S</w:t>
      </w:r>
      <w:r>
        <w:t>ituations</w:t>
      </w:r>
      <w:r w:rsidR="00C31C5C">
        <w:t>”</w:t>
      </w:r>
      <w:r w:rsidR="00330F44">
        <w:t xml:space="preserve"> (</w:t>
      </w:r>
      <w:r w:rsidR="00DE2C24">
        <w:t>G</w:t>
      </w:r>
      <w:r w:rsidR="002203C2" w:rsidRPr="00330F44">
        <w:t>1118)</w:t>
      </w:r>
      <w:r>
        <w:t xml:space="preserve">; </w:t>
      </w:r>
      <w:r w:rsidR="00330F44">
        <w:t>and</w:t>
      </w:r>
    </w:p>
    <w:p w14:paraId="04795FE3" w14:textId="45A361C5" w:rsidR="00E40DBC" w:rsidRPr="00870C06" w:rsidRDefault="00370CC4" w:rsidP="00E40DBC">
      <w:pPr>
        <w:pStyle w:val="Bullet1"/>
      </w:pPr>
      <w:r w:rsidRPr="00324A4E">
        <w:t>a guideline on</w:t>
      </w:r>
      <w:r w:rsidR="009572FF">
        <w:t xml:space="preserve"> “Promulgating the Requirements of a VTS to Mariners – A VTS Users Guide Template”</w:t>
      </w:r>
      <w:r w:rsidR="00330F44">
        <w:t xml:space="preserve"> (</w:t>
      </w:r>
      <w:r w:rsidR="00330F44" w:rsidRPr="00330F44">
        <w:t>G1144</w:t>
      </w:r>
      <w:r w:rsidR="00330F44">
        <w:t>)</w:t>
      </w:r>
      <w:r w:rsidR="009572FF">
        <w:t>.</w:t>
      </w:r>
    </w:p>
    <w:p w14:paraId="6CD69DB3" w14:textId="77777777" w:rsidR="00C472A3" w:rsidRDefault="00C472A3" w:rsidP="00C472A3">
      <w:pPr>
        <w:pStyle w:val="Heading3"/>
      </w:pPr>
      <w:bookmarkStart w:id="58" w:name="_Toc76633458"/>
      <w:r>
        <w:t>Inland waters considerations</w:t>
      </w:r>
      <w:bookmarkEnd w:id="58"/>
    </w:p>
    <w:p w14:paraId="2AD5AF7E" w14:textId="0719A654" w:rsidR="00E40DBC" w:rsidRDefault="00E40DBC" w:rsidP="00E40DBC">
      <w:pPr>
        <w:pStyle w:val="BodyText"/>
      </w:pPr>
      <w:r>
        <w:t xml:space="preserve">Many of the detailed considerations for operational procedures listed in the IALA guidance may not be relevant to inland waters.  However, the need for operational guidance is of equal importance to </w:t>
      </w:r>
      <w:r w:rsidR="0095615E">
        <w:t xml:space="preserve">Inland </w:t>
      </w:r>
      <w:r>
        <w:t xml:space="preserve">VTS personnel and the principle of setting out operational procedures should be followed and the basic principles of the IALA guidelines adapted as appropriate and </w:t>
      </w:r>
      <w:r w:rsidR="009D00A4">
        <w:t>suitable</w:t>
      </w:r>
      <w:r w:rsidR="009D00A4" w:rsidDel="009D00A4">
        <w:t xml:space="preserve"> </w:t>
      </w:r>
      <w:r>
        <w:t>objectives set.</w:t>
      </w:r>
    </w:p>
    <w:p w14:paraId="497FBCAB" w14:textId="77777777" w:rsidR="00EF5B50" w:rsidRPr="00324A4E" w:rsidRDefault="00EF5B50" w:rsidP="00EF5B50">
      <w:pPr>
        <w:pStyle w:val="BodyText"/>
        <w:rPr>
          <w:moveTo w:id="59" w:author="Barry" w:date="2021-09-24T13:56:00Z"/>
        </w:rPr>
      </w:pPr>
      <w:moveToRangeStart w:id="60" w:author="Barry" w:date="2021-09-24T13:56:00Z" w:name="move83384208"/>
      <w:moveTo w:id="61" w:author="Barry" w:date="2021-09-24T13:56:00Z">
        <w:r w:rsidRPr="00324A4E">
          <w:t>IALA Guideline G1089 expands further on how to provide a VTS.  Particular note should be made of the further explanation given on the purpose of a VTS in the provision of timely and relevant information, the monitoring and managing of vessel traffic and responding to developing situations.  The close confines of many inland waterways and the ability to maintain a comprehensive traffic image may result in a more limited ability to respond to developing situations.  Nevertheless, as long as the possibility exists that such interaction might be necessary, then it is important that Inland VTS personnel are appropriately trained and certified for such interventions.</w:t>
        </w:r>
      </w:moveTo>
    </w:p>
    <w:moveToRangeEnd w:id="60"/>
    <w:p w14:paraId="62BA476B" w14:textId="70A9248D" w:rsidR="00E40DBC" w:rsidRDefault="00E40DBC" w:rsidP="00E40DBC">
      <w:pPr>
        <w:pStyle w:val="BodyText"/>
      </w:pPr>
      <w:r>
        <w:t>Whil</w:t>
      </w:r>
      <w:r w:rsidR="009572FF">
        <w:t>e</w:t>
      </w:r>
      <w:r>
        <w:t xml:space="preserve"> decision support tools may differ, the use of decision support tools is likely to be of similar value to a</w:t>
      </w:r>
      <w:r w:rsidR="005D7719">
        <w:t>n</w:t>
      </w:r>
      <w:r>
        <w:t xml:space="preserve"> </w:t>
      </w:r>
      <w:r w:rsidR="005D7719">
        <w:t xml:space="preserve">Inland </w:t>
      </w:r>
      <w:r>
        <w:t xml:space="preserve">VTS </w:t>
      </w:r>
      <w:r w:rsidR="005D7719">
        <w:t xml:space="preserve">as it is to a VTS in coastal </w:t>
      </w:r>
      <w:r w:rsidR="005D7719" w:rsidRPr="005D7719">
        <w:t xml:space="preserve">waters and port/harbour areas </w:t>
      </w:r>
      <w:r>
        <w:t xml:space="preserve">and the IALA guidance of equal relevance.  </w:t>
      </w:r>
    </w:p>
    <w:p w14:paraId="34D0DF56" w14:textId="3EAE6BA0" w:rsidR="009572FF" w:rsidRDefault="009572FF" w:rsidP="009572FF">
      <w:pPr>
        <w:pStyle w:val="BodyText"/>
      </w:pPr>
      <w:r>
        <w:t>Where a</w:t>
      </w:r>
      <w:r w:rsidR="000F242A">
        <w:t>n inland</w:t>
      </w:r>
      <w:r>
        <w:t xml:space="preserve"> waterway is managed by multiple </w:t>
      </w:r>
      <w:r w:rsidR="0095615E">
        <w:t xml:space="preserve">Inland </w:t>
      </w:r>
      <w:r>
        <w:t xml:space="preserve">VTS centres, coordination between adjacent </w:t>
      </w:r>
      <w:r w:rsidR="0095615E">
        <w:t xml:space="preserve">Inland </w:t>
      </w:r>
      <w:r>
        <w:t>VTS centres or sub-centres is essential.</w:t>
      </w:r>
    </w:p>
    <w:p w14:paraId="52B46CE4" w14:textId="42F107B7" w:rsidR="006F3028" w:rsidRPr="00324A4E" w:rsidRDefault="00841F6D" w:rsidP="003A040A">
      <w:pPr>
        <w:pStyle w:val="BodyText"/>
      </w:pPr>
      <w:r w:rsidRPr="00324A4E">
        <w:t>I</w:t>
      </w:r>
      <w:r w:rsidR="009572FF" w:rsidRPr="00324A4E">
        <w:t xml:space="preserve">nformation </w:t>
      </w:r>
      <w:r w:rsidR="00DE6998" w:rsidRPr="00324A4E">
        <w:t>promulgating the requirements of an</w:t>
      </w:r>
      <w:r w:rsidR="009572FF" w:rsidRPr="00324A4E">
        <w:t xml:space="preserve"> </w:t>
      </w:r>
      <w:r w:rsidR="0095615E" w:rsidRPr="00324A4E">
        <w:t>I</w:t>
      </w:r>
      <w:r w:rsidR="009572FF" w:rsidRPr="00324A4E">
        <w:t xml:space="preserve">nland VTS </w:t>
      </w:r>
      <w:r w:rsidRPr="00324A4E">
        <w:t xml:space="preserve">should be </w:t>
      </w:r>
      <w:r w:rsidR="00DE6998" w:rsidRPr="00324A4E">
        <w:t>publicised</w:t>
      </w:r>
      <w:r w:rsidR="00DE6998" w:rsidRPr="00324A4E" w:rsidDel="00DE6998">
        <w:t xml:space="preserve"> </w:t>
      </w:r>
      <w:r w:rsidR="009572FF" w:rsidRPr="00324A4E">
        <w:t>in a concise and harmonized format to reduce the burden on masters</w:t>
      </w:r>
      <w:r w:rsidR="002D2971" w:rsidRPr="00324A4E">
        <w:t xml:space="preserve">, </w:t>
      </w:r>
      <w:r w:rsidR="008503BF" w:rsidRPr="00324A4E">
        <w:t>skippers</w:t>
      </w:r>
      <w:r w:rsidR="009572FF" w:rsidRPr="00324A4E">
        <w:t xml:space="preserve"> </w:t>
      </w:r>
      <w:r w:rsidR="002D2971" w:rsidRPr="00324A4E">
        <w:t xml:space="preserve">and other persons responsible for the navigation of </w:t>
      </w:r>
      <w:r w:rsidR="005D7719" w:rsidRPr="00324A4E">
        <w:t xml:space="preserve">seagoing ships or inland waterway </w:t>
      </w:r>
      <w:r w:rsidR="002D2971" w:rsidRPr="00324A4E">
        <w:t xml:space="preserve">vessels </w:t>
      </w:r>
      <w:r w:rsidR="009572FF" w:rsidRPr="00324A4E">
        <w:t xml:space="preserve">and </w:t>
      </w:r>
      <w:r w:rsidR="002D2971" w:rsidRPr="00324A4E">
        <w:t xml:space="preserve">to </w:t>
      </w:r>
      <w:r w:rsidR="009572FF" w:rsidRPr="00324A4E">
        <w:t xml:space="preserve">minimise misunderstandings when moving from one </w:t>
      </w:r>
      <w:r w:rsidR="0095615E" w:rsidRPr="00324A4E">
        <w:t>I</w:t>
      </w:r>
      <w:r w:rsidR="009572FF" w:rsidRPr="00324A4E">
        <w:t>nland VTS area to another.</w:t>
      </w:r>
      <w:r w:rsidRPr="00324A4E">
        <w:t xml:space="preserve">  The IALA guidance with a standardised format </w:t>
      </w:r>
      <w:r w:rsidR="005D7719" w:rsidRPr="00324A4E">
        <w:t>should, therefore, be used</w:t>
      </w:r>
      <w:r w:rsidRPr="00324A4E">
        <w:t>.</w:t>
      </w:r>
      <w:r w:rsidR="003A040A" w:rsidRPr="00324A4E">
        <w:t xml:space="preserve"> </w:t>
      </w:r>
      <w:bookmarkEnd w:id="56"/>
    </w:p>
    <w:p w14:paraId="5642A0AC" w14:textId="79689B4A" w:rsidR="00377386" w:rsidRPr="00324A4E" w:rsidRDefault="0095615E" w:rsidP="00D22A93">
      <w:pPr>
        <w:pStyle w:val="Heading2"/>
        <w:spacing w:after="0"/>
        <w:ind w:left="578" w:hanging="578"/>
      </w:pPr>
      <w:bookmarkStart w:id="62" w:name="_Toc76633459"/>
      <w:bookmarkStart w:id="63" w:name="_Hlk63160621"/>
      <w:bookmarkStart w:id="64" w:name="_Hlk62662224"/>
      <w:r w:rsidRPr="00324A4E">
        <w:rPr>
          <w:caps w:val="0"/>
        </w:rPr>
        <w:lastRenderedPageBreak/>
        <w:t xml:space="preserve">INLAND </w:t>
      </w:r>
      <w:r w:rsidR="00E65E68" w:rsidRPr="00324A4E">
        <w:rPr>
          <w:caps w:val="0"/>
        </w:rPr>
        <w:t xml:space="preserve">VTS </w:t>
      </w:r>
      <w:r w:rsidR="003167D6" w:rsidRPr="00324A4E">
        <w:rPr>
          <w:caps w:val="0"/>
        </w:rPr>
        <w:t>COMMUNICATIONS</w:t>
      </w:r>
      <w:bookmarkEnd w:id="62"/>
    </w:p>
    <w:p w14:paraId="26B41FAB" w14:textId="7755233B" w:rsidR="00377386" w:rsidRPr="00324A4E" w:rsidRDefault="00377386" w:rsidP="00377386">
      <w:pPr>
        <w:pStyle w:val="Heading2separationline"/>
      </w:pPr>
    </w:p>
    <w:p w14:paraId="653FD853" w14:textId="544BAA34" w:rsidR="00C472A3" w:rsidRPr="00324A4E" w:rsidRDefault="00C472A3" w:rsidP="00C472A3">
      <w:pPr>
        <w:pStyle w:val="Heading3"/>
      </w:pPr>
      <w:bookmarkStart w:id="65" w:name="_Toc76633460"/>
      <w:r w:rsidRPr="00324A4E">
        <w:t>IALA guidance</w:t>
      </w:r>
      <w:bookmarkEnd w:id="65"/>
    </w:p>
    <w:p w14:paraId="2CAAFDF4" w14:textId="76D0F719" w:rsidR="001C2C0F" w:rsidRPr="00324A4E" w:rsidRDefault="00796E8C" w:rsidP="00796E8C">
      <w:pPr>
        <w:pStyle w:val="BodyText"/>
      </w:pPr>
      <w:r w:rsidRPr="00324A4E">
        <w:t>A major factor in the effective delivery of VTS is the provision of precise and unambiguous voice communication.  IALA provides</w:t>
      </w:r>
      <w:r w:rsidR="001C2C0F" w:rsidRPr="00324A4E">
        <w:t>:</w:t>
      </w:r>
    </w:p>
    <w:p w14:paraId="4CEDD4DB" w14:textId="49A46D8C" w:rsidR="001C2C0F" w:rsidRPr="00324A4E" w:rsidRDefault="00796E8C" w:rsidP="001C2C0F">
      <w:pPr>
        <w:pStyle w:val="BodyText"/>
        <w:numPr>
          <w:ilvl w:val="0"/>
          <w:numId w:val="69"/>
        </w:numPr>
        <w:ind w:left="426" w:hanging="426"/>
      </w:pPr>
      <w:r w:rsidRPr="00324A4E">
        <w:t xml:space="preserve">a recommendation on </w:t>
      </w:r>
      <w:r w:rsidR="00C31C5C" w:rsidRPr="00324A4E">
        <w:t>“</w:t>
      </w:r>
      <w:r w:rsidRPr="00324A4E">
        <w:t xml:space="preserve">VTS </w:t>
      </w:r>
      <w:r w:rsidR="00C31C5C" w:rsidRPr="00324A4E">
        <w:t>C</w:t>
      </w:r>
      <w:r w:rsidRPr="00324A4E">
        <w:t>ommunications</w:t>
      </w:r>
      <w:r w:rsidR="00C31C5C" w:rsidRPr="00324A4E">
        <w:t>”</w:t>
      </w:r>
      <w:r w:rsidR="001C2C0F" w:rsidRPr="00324A4E">
        <w:t xml:space="preserve"> (R1012); and</w:t>
      </w:r>
    </w:p>
    <w:p w14:paraId="019C0F6B" w14:textId="440B6A40" w:rsidR="00796E8C" w:rsidRPr="00324A4E" w:rsidRDefault="00796E8C" w:rsidP="00E13A3D">
      <w:pPr>
        <w:pStyle w:val="BodyText"/>
        <w:numPr>
          <w:ilvl w:val="0"/>
          <w:numId w:val="69"/>
        </w:numPr>
        <w:ind w:left="426" w:hanging="426"/>
      </w:pPr>
      <w:r w:rsidRPr="00324A4E">
        <w:t xml:space="preserve">an associated guideline providing greater detail on </w:t>
      </w:r>
      <w:r w:rsidR="00C31C5C" w:rsidRPr="00324A4E">
        <w:t>“</w:t>
      </w:r>
      <w:r w:rsidRPr="00324A4E">
        <w:t xml:space="preserve">VTS </w:t>
      </w:r>
      <w:r w:rsidR="00C31C5C" w:rsidRPr="00324A4E">
        <w:t>V</w:t>
      </w:r>
      <w:r w:rsidRPr="00324A4E">
        <w:t xml:space="preserve">oice </w:t>
      </w:r>
      <w:r w:rsidR="00C31C5C" w:rsidRPr="00324A4E">
        <w:t>C</w:t>
      </w:r>
      <w:r w:rsidRPr="00324A4E">
        <w:t xml:space="preserve">ommunications and </w:t>
      </w:r>
      <w:r w:rsidR="00C31C5C" w:rsidRPr="00324A4E">
        <w:t>P</w:t>
      </w:r>
      <w:r w:rsidRPr="00324A4E">
        <w:t>hraseology</w:t>
      </w:r>
      <w:r w:rsidR="00C31C5C" w:rsidRPr="00324A4E">
        <w:t>”</w:t>
      </w:r>
      <w:r w:rsidR="001C2C0F" w:rsidRPr="00324A4E">
        <w:t xml:space="preserve"> (G1132)</w:t>
      </w:r>
      <w:r w:rsidR="00481B0C" w:rsidRPr="00324A4E">
        <w:t>.</w:t>
      </w:r>
    </w:p>
    <w:p w14:paraId="7FA2A9FE" w14:textId="77777777" w:rsidR="00C472A3" w:rsidRPr="00324A4E" w:rsidRDefault="00C472A3" w:rsidP="00C472A3">
      <w:pPr>
        <w:pStyle w:val="Heading3"/>
      </w:pPr>
      <w:bookmarkStart w:id="66" w:name="_Toc76633461"/>
      <w:r w:rsidRPr="00324A4E">
        <w:t>Inland waters considerations</w:t>
      </w:r>
      <w:bookmarkEnd w:id="66"/>
    </w:p>
    <w:p w14:paraId="33BD0253" w14:textId="39B0CE72" w:rsidR="00E4170D" w:rsidRPr="00324A4E" w:rsidRDefault="00E40DBC" w:rsidP="00E40DBC">
      <w:pPr>
        <w:pStyle w:val="BodyText"/>
      </w:pPr>
      <w:r w:rsidRPr="00324A4E">
        <w:t xml:space="preserve">IALA documentation seeks to ensure the harmonisation of procedures and communications worldwide.  </w:t>
      </w:r>
      <w:r w:rsidR="00EA2D59" w:rsidRPr="00324A4E">
        <w:t xml:space="preserve">Both inland </w:t>
      </w:r>
      <w:r w:rsidR="00600107" w:rsidRPr="00324A4E">
        <w:t xml:space="preserve">waterway </w:t>
      </w:r>
      <w:r w:rsidR="00EA2D59" w:rsidRPr="00324A4E">
        <w:t>vessels and seagoing ships may operate in inland waters and may transit both inland and port/har</w:t>
      </w:r>
      <w:r w:rsidR="000C73E5" w:rsidRPr="00324A4E">
        <w:t>b</w:t>
      </w:r>
      <w:r w:rsidR="00EA2D59" w:rsidRPr="00324A4E">
        <w:t>our VTS areas.  N</w:t>
      </w:r>
      <w:r w:rsidRPr="00324A4E">
        <w:t xml:space="preserve">ational administrations </w:t>
      </w:r>
      <w:r w:rsidR="00F47DBF" w:rsidRPr="00324A4E">
        <w:t>should</w:t>
      </w:r>
      <w:r w:rsidRPr="00324A4E">
        <w:t xml:space="preserve"> ensure that </w:t>
      </w:r>
      <w:r w:rsidR="0095615E" w:rsidRPr="00324A4E">
        <w:t>I</w:t>
      </w:r>
      <w:r w:rsidR="00EA2D59" w:rsidRPr="00324A4E">
        <w:t xml:space="preserve">nland </w:t>
      </w:r>
      <w:r w:rsidRPr="00324A4E">
        <w:t xml:space="preserve">VTS providers follow the </w:t>
      </w:r>
      <w:r w:rsidR="00EA2D59" w:rsidRPr="00324A4E">
        <w:t>IALA guidance</w:t>
      </w:r>
      <w:r w:rsidRPr="00324A4E">
        <w:t xml:space="preserve"> as far as is reasonably practicable. </w:t>
      </w:r>
    </w:p>
    <w:p w14:paraId="779187C6" w14:textId="4E571484" w:rsidR="00E40DBC" w:rsidRPr="00324A4E" w:rsidRDefault="00E40DBC" w:rsidP="00E40DBC">
      <w:pPr>
        <w:pStyle w:val="BodyText"/>
      </w:pPr>
      <w:r w:rsidRPr="00324A4E">
        <w:t>It is recogni</w:t>
      </w:r>
      <w:r w:rsidR="00F47DBF" w:rsidRPr="00324A4E">
        <w:t>z</w:t>
      </w:r>
      <w:r w:rsidRPr="00324A4E">
        <w:t>ed that local language may be the primary language for a</w:t>
      </w:r>
      <w:r w:rsidR="0095615E" w:rsidRPr="00324A4E">
        <w:t>n Inland</w:t>
      </w:r>
      <w:r w:rsidRPr="00324A4E">
        <w:t xml:space="preserve"> VTS</w:t>
      </w:r>
      <w:r w:rsidR="00F47DBF" w:rsidRPr="00324A4E">
        <w:t>,</w:t>
      </w:r>
      <w:r w:rsidRPr="00324A4E">
        <w:t xml:space="preserve"> but the </w:t>
      </w:r>
      <w:r w:rsidR="00841F6D" w:rsidRPr="00324A4E">
        <w:t xml:space="preserve">principles of </w:t>
      </w:r>
      <w:r w:rsidRPr="00324A4E">
        <w:t xml:space="preserve">phraseology </w:t>
      </w:r>
      <w:r w:rsidR="00841F6D" w:rsidRPr="00324A4E">
        <w:t xml:space="preserve">and standardised phrases </w:t>
      </w:r>
      <w:r w:rsidRPr="00324A4E">
        <w:t xml:space="preserve">recommended by IALA </w:t>
      </w:r>
      <w:r w:rsidR="00F47DBF" w:rsidRPr="00324A4E">
        <w:t xml:space="preserve">should </w:t>
      </w:r>
      <w:r w:rsidRPr="00324A4E">
        <w:t xml:space="preserve">still </w:t>
      </w:r>
      <w:r w:rsidR="00F47DBF" w:rsidRPr="00324A4E">
        <w:t xml:space="preserve">be </w:t>
      </w:r>
      <w:r w:rsidRPr="00324A4E">
        <w:t xml:space="preserve">used when translated into the local language and </w:t>
      </w:r>
      <w:r w:rsidR="00F47DBF" w:rsidRPr="00324A4E">
        <w:t xml:space="preserve">the </w:t>
      </w:r>
      <w:r w:rsidRPr="00324A4E">
        <w:t xml:space="preserve">principles for VTS nomenclature </w:t>
      </w:r>
      <w:r w:rsidR="00F47DBF" w:rsidRPr="00324A4E">
        <w:t xml:space="preserve">should be </w:t>
      </w:r>
      <w:r w:rsidRPr="00324A4E">
        <w:t>followed.</w:t>
      </w:r>
    </w:p>
    <w:p w14:paraId="1E606598" w14:textId="3743DFA7" w:rsidR="00C472A3" w:rsidRDefault="00EA2D59" w:rsidP="00C472A3">
      <w:pPr>
        <w:pStyle w:val="BodyText"/>
      </w:pPr>
      <w:r w:rsidRPr="00324A4E">
        <w:t>L</w:t>
      </w:r>
      <w:r w:rsidR="00A740B1" w:rsidRPr="00324A4E">
        <w:t>ocal, regional and national</w:t>
      </w:r>
      <w:r w:rsidR="00481B0C" w:rsidRPr="00324A4E">
        <w:t xml:space="preserve"> agreements and recommendations of river commissions on the use of the language in radio communications on inland waterways </w:t>
      </w:r>
      <w:r w:rsidRPr="00324A4E">
        <w:t xml:space="preserve">may </w:t>
      </w:r>
      <w:r w:rsidR="00481B0C" w:rsidRPr="00324A4E">
        <w:t>apply.</w:t>
      </w:r>
    </w:p>
    <w:p w14:paraId="50E94DD4" w14:textId="5A3FF50D" w:rsidR="008503BF" w:rsidRDefault="000F242A" w:rsidP="00841F6D">
      <w:pPr>
        <w:pStyle w:val="BodyText"/>
      </w:pPr>
      <w:r>
        <w:t>Inland w</w:t>
      </w:r>
      <w:r w:rsidR="008503BF" w:rsidRPr="008503BF">
        <w:t xml:space="preserve">aterway administrations may consider the application of the provisions of the IALA </w:t>
      </w:r>
      <w:r w:rsidR="008503BF" w:rsidRPr="00A84989">
        <w:t>recommendation</w:t>
      </w:r>
      <w:r w:rsidR="008503BF" w:rsidRPr="00A84989">
        <w:rPr>
          <w:strike/>
        </w:rPr>
        <w:t>s</w:t>
      </w:r>
      <w:r w:rsidR="008503BF" w:rsidRPr="00A84989">
        <w:t xml:space="preserve"> </w:t>
      </w:r>
      <w:r w:rsidR="009C3F50" w:rsidRPr="00A84989">
        <w:t xml:space="preserve">and guideline </w:t>
      </w:r>
      <w:r w:rsidR="008503BF" w:rsidRPr="00A84989">
        <w:t>relat</w:t>
      </w:r>
      <w:r w:rsidR="009C3F50" w:rsidRPr="00A84989">
        <w:t>ing</w:t>
      </w:r>
      <w:ins w:id="67" w:author="Barry" w:date="2021-09-24T13:58:00Z">
        <w:r w:rsidR="00EF5B50">
          <w:t xml:space="preserve"> </w:t>
        </w:r>
      </w:ins>
      <w:del w:id="68" w:author="Barry" w:date="2021-09-24T13:58:00Z">
        <w:r w:rsidR="009C3F50" w:rsidRPr="00A84989" w:rsidDel="00EF5B50">
          <w:rPr>
            <w:strike/>
          </w:rPr>
          <w:delText xml:space="preserve"> </w:delText>
        </w:r>
      </w:del>
      <w:r w:rsidR="008503BF" w:rsidRPr="008503BF">
        <w:t xml:space="preserve">to the voice communication in full or partially, taking into account special regional and/or national </w:t>
      </w:r>
      <w:del w:id="69" w:author="Barry" w:date="2021-09-24T13:58:00Z">
        <w:r w:rsidR="008503BF" w:rsidRPr="008503BF" w:rsidDel="00EF5B50">
          <w:delText>naviga</w:delText>
        </w:r>
      </w:del>
      <w:del w:id="70" w:author="Barry" w:date="2021-09-24T13:59:00Z">
        <w:r w:rsidR="008503BF" w:rsidRPr="008503BF" w:rsidDel="00EF5B50">
          <w:delText xml:space="preserve">tion </w:delText>
        </w:r>
      </w:del>
      <w:r w:rsidR="008503BF" w:rsidRPr="008503BF">
        <w:t>rules.</w:t>
      </w:r>
    </w:p>
    <w:p w14:paraId="1A3E05C4" w14:textId="0D845B9E" w:rsidR="005A5D22" w:rsidRDefault="0095615E" w:rsidP="00841F6D">
      <w:pPr>
        <w:pStyle w:val="BodyText"/>
      </w:pPr>
      <w:r>
        <w:t xml:space="preserve">Inland </w:t>
      </w:r>
      <w:r w:rsidR="005A5D22" w:rsidRPr="005A5D22">
        <w:t xml:space="preserve">VTS providers should take measures to eliminate or minimize interference to VHF communications, while also considering </w:t>
      </w:r>
      <w:del w:id="71" w:author="Barry" w:date="2021-09-24T13:59:00Z">
        <w:r w:rsidR="005A5D22" w:rsidRPr="005A5D22" w:rsidDel="00EF5B50">
          <w:delText xml:space="preserve">the </w:delText>
        </w:r>
      </w:del>
      <w:r w:rsidR="005A5D22" w:rsidRPr="005A5D22">
        <w:t>alternative means of communication as a backup.</w:t>
      </w:r>
    </w:p>
    <w:p w14:paraId="1973635C" w14:textId="4CB1B35D" w:rsidR="00377386" w:rsidRPr="00324A4E" w:rsidRDefault="0095615E" w:rsidP="00D22A93">
      <w:pPr>
        <w:pStyle w:val="Heading2"/>
        <w:spacing w:after="0"/>
        <w:ind w:left="578" w:hanging="578"/>
      </w:pPr>
      <w:bookmarkStart w:id="72" w:name="_Toc76633462"/>
      <w:r w:rsidRPr="00324A4E">
        <w:rPr>
          <w:caps w:val="0"/>
        </w:rPr>
        <w:t xml:space="preserve">INLAND </w:t>
      </w:r>
      <w:r w:rsidR="00E65E68" w:rsidRPr="00324A4E">
        <w:rPr>
          <w:caps w:val="0"/>
        </w:rPr>
        <w:t xml:space="preserve">VTS </w:t>
      </w:r>
      <w:r w:rsidR="003167D6" w:rsidRPr="00324A4E">
        <w:rPr>
          <w:caps w:val="0"/>
        </w:rPr>
        <w:t>AUDITING &amp; ASSESSING</w:t>
      </w:r>
      <w:bookmarkEnd w:id="72"/>
    </w:p>
    <w:p w14:paraId="03130EE7" w14:textId="7EA5B938" w:rsidR="00377386" w:rsidRPr="00324A4E" w:rsidRDefault="00377386" w:rsidP="00377386">
      <w:pPr>
        <w:pStyle w:val="Heading2separationline"/>
      </w:pPr>
    </w:p>
    <w:p w14:paraId="6025D867" w14:textId="05128327" w:rsidR="00C472A3" w:rsidRPr="00324A4E" w:rsidRDefault="00C472A3" w:rsidP="00C472A3">
      <w:pPr>
        <w:pStyle w:val="Heading3"/>
      </w:pPr>
      <w:bookmarkStart w:id="73" w:name="_Toc76633463"/>
      <w:r w:rsidRPr="00324A4E">
        <w:t>IALA guidance</w:t>
      </w:r>
      <w:bookmarkEnd w:id="73"/>
    </w:p>
    <w:p w14:paraId="7540916C" w14:textId="77777777" w:rsidR="001C2C0F" w:rsidRPr="00324A4E" w:rsidRDefault="00796E8C" w:rsidP="00796E8C">
      <w:pPr>
        <w:pStyle w:val="BodyText"/>
      </w:pPr>
      <w:r w:rsidRPr="00324A4E">
        <w:t xml:space="preserve">A VTS should be routinely evaluated to ensure that the operational objectives are being met, the technical and operational performance is acceptable and </w:t>
      </w:r>
      <w:r w:rsidR="0073037C" w:rsidRPr="00324A4E">
        <w:t xml:space="preserve">that </w:t>
      </w:r>
      <w:r w:rsidRPr="00324A4E">
        <w:t>the risks identified and defined in determining the need for the VTS have been mitigated to an acceptable level.  IALA provides</w:t>
      </w:r>
      <w:r w:rsidR="001C2C0F" w:rsidRPr="00324A4E">
        <w:t>:</w:t>
      </w:r>
    </w:p>
    <w:p w14:paraId="294FD036" w14:textId="09AEE4A6" w:rsidR="001C2C0F" w:rsidRPr="00324A4E" w:rsidRDefault="00796E8C" w:rsidP="001C2C0F">
      <w:pPr>
        <w:pStyle w:val="BodyText"/>
        <w:numPr>
          <w:ilvl w:val="0"/>
          <w:numId w:val="70"/>
        </w:numPr>
        <w:ind w:left="426" w:hanging="426"/>
      </w:pPr>
      <w:r w:rsidRPr="00324A4E">
        <w:t xml:space="preserve">a recommendation on </w:t>
      </w:r>
      <w:r w:rsidR="00C31C5C" w:rsidRPr="00324A4E">
        <w:t>“A</w:t>
      </w:r>
      <w:r w:rsidRPr="00324A4E">
        <w:t xml:space="preserve">uditing and </w:t>
      </w:r>
      <w:r w:rsidR="00C31C5C" w:rsidRPr="00324A4E">
        <w:t>A</w:t>
      </w:r>
      <w:r w:rsidRPr="00324A4E">
        <w:t>ssessing V</w:t>
      </w:r>
      <w:r w:rsidR="003609EE" w:rsidRPr="00324A4E">
        <w:t xml:space="preserve">essel </w:t>
      </w:r>
      <w:r w:rsidRPr="00324A4E">
        <w:t>T</w:t>
      </w:r>
      <w:r w:rsidR="003609EE" w:rsidRPr="00324A4E">
        <w:t xml:space="preserve">raffic </w:t>
      </w:r>
      <w:r w:rsidRPr="00324A4E">
        <w:t>S</w:t>
      </w:r>
      <w:r w:rsidR="003609EE" w:rsidRPr="00324A4E">
        <w:t>ervices”</w:t>
      </w:r>
      <w:r w:rsidR="001C2C0F" w:rsidRPr="00324A4E">
        <w:t xml:space="preserve"> (R1013);</w:t>
      </w:r>
      <w:r w:rsidRPr="00324A4E">
        <w:t xml:space="preserve"> and</w:t>
      </w:r>
    </w:p>
    <w:p w14:paraId="7F49934B" w14:textId="670EA1A6" w:rsidR="00796E8C" w:rsidRPr="00324A4E" w:rsidRDefault="00796E8C" w:rsidP="00324A4E">
      <w:pPr>
        <w:pStyle w:val="BodyText"/>
        <w:numPr>
          <w:ilvl w:val="0"/>
          <w:numId w:val="70"/>
        </w:numPr>
        <w:ind w:left="426" w:hanging="426"/>
      </w:pPr>
      <w:r w:rsidRPr="00324A4E">
        <w:t xml:space="preserve">an associated guideline on </w:t>
      </w:r>
      <w:r w:rsidR="003609EE" w:rsidRPr="00324A4E">
        <w:t>“A</w:t>
      </w:r>
      <w:r w:rsidRPr="00324A4E">
        <w:t xml:space="preserve">uditing and </w:t>
      </w:r>
      <w:r w:rsidR="003609EE" w:rsidRPr="00324A4E">
        <w:t>A</w:t>
      </w:r>
      <w:r w:rsidRPr="00324A4E">
        <w:t>ssessing a VTS</w:t>
      </w:r>
      <w:r w:rsidR="003609EE" w:rsidRPr="00324A4E">
        <w:t>”</w:t>
      </w:r>
      <w:r w:rsidR="001C2C0F" w:rsidRPr="00324A4E">
        <w:t xml:space="preserve"> (</w:t>
      </w:r>
      <w:r w:rsidR="009E12C2">
        <w:t>G</w:t>
      </w:r>
      <w:r w:rsidR="002203C2" w:rsidRPr="00324A4E">
        <w:t>1101</w:t>
      </w:r>
      <w:r w:rsidR="001C2C0F" w:rsidRPr="00324A4E">
        <w:t>)</w:t>
      </w:r>
      <w:r w:rsidR="003609EE" w:rsidRPr="00324A4E">
        <w:t>.</w:t>
      </w:r>
    </w:p>
    <w:p w14:paraId="3FF9D4C6" w14:textId="77777777" w:rsidR="00C472A3" w:rsidRPr="00324A4E" w:rsidRDefault="00C472A3" w:rsidP="00C472A3">
      <w:pPr>
        <w:pStyle w:val="Heading3"/>
      </w:pPr>
      <w:bookmarkStart w:id="74" w:name="_Toc76633464"/>
      <w:r w:rsidRPr="00324A4E">
        <w:t>Inland waters considerations</w:t>
      </w:r>
      <w:bookmarkEnd w:id="74"/>
    </w:p>
    <w:p w14:paraId="001AA52B" w14:textId="1B7080ED" w:rsidR="00880E85" w:rsidRPr="00324A4E" w:rsidRDefault="00880E85" w:rsidP="00CA5250">
      <w:pPr>
        <w:pStyle w:val="BodyText"/>
      </w:pPr>
      <w:r w:rsidRPr="00324A4E">
        <w:t xml:space="preserve">The IALA guidance </w:t>
      </w:r>
      <w:r w:rsidR="0073037C" w:rsidRPr="00324A4E">
        <w:t xml:space="preserve">on auditing and assessing a VTS </w:t>
      </w:r>
      <w:r w:rsidRPr="00324A4E">
        <w:t>provides a basis for</w:t>
      </w:r>
      <w:r w:rsidR="0073037C" w:rsidRPr="00324A4E">
        <w:t xml:space="preserve"> development of assessment procedures and control measures</w:t>
      </w:r>
      <w:r w:rsidRPr="00324A4E">
        <w:t xml:space="preserve"> which is largely applicable to an </w:t>
      </w:r>
      <w:r w:rsidR="0095615E" w:rsidRPr="00324A4E">
        <w:t>I</w:t>
      </w:r>
      <w:r w:rsidRPr="00324A4E">
        <w:t>nland VTS.</w:t>
      </w:r>
    </w:p>
    <w:p w14:paraId="704A5440" w14:textId="72196EE1" w:rsidR="00880E85" w:rsidRPr="00324A4E" w:rsidRDefault="00880E85" w:rsidP="00CA5250">
      <w:pPr>
        <w:pStyle w:val="BodyText"/>
      </w:pPr>
      <w:r w:rsidRPr="00324A4E">
        <w:t xml:space="preserve">The responsibilities may differ from those set out in the IALA guideline on auditing and assessing a VTS.  The annexed checklists </w:t>
      </w:r>
      <w:r w:rsidR="00A84989" w:rsidRPr="00324A4E">
        <w:t xml:space="preserve">to the IALA guideline </w:t>
      </w:r>
      <w:r w:rsidRPr="00324A4E">
        <w:t xml:space="preserve">may also require further modification to suit the </w:t>
      </w:r>
      <w:r w:rsidR="0073037C" w:rsidRPr="00324A4E">
        <w:t xml:space="preserve">individual </w:t>
      </w:r>
      <w:r w:rsidRPr="00324A4E">
        <w:t>circumstances of a</w:t>
      </w:r>
      <w:r w:rsidR="0073037C" w:rsidRPr="00324A4E">
        <w:t xml:space="preserve"> particular </w:t>
      </w:r>
      <w:r w:rsidR="0095615E" w:rsidRPr="00324A4E">
        <w:t xml:space="preserve">Inland </w:t>
      </w:r>
      <w:r w:rsidRPr="00324A4E">
        <w:t xml:space="preserve">VTS but the subject headings are mostly relevant and provide a good starting point to identify checks that </w:t>
      </w:r>
      <w:r w:rsidR="0073037C" w:rsidRPr="00324A4E">
        <w:t xml:space="preserve">should </w:t>
      </w:r>
      <w:r w:rsidRPr="00324A4E">
        <w:t>be considered.</w:t>
      </w:r>
    </w:p>
    <w:p w14:paraId="6073528B" w14:textId="77777777" w:rsidR="00880E85" w:rsidRPr="00324A4E" w:rsidRDefault="00880E85" w:rsidP="00CA5250">
      <w:pPr>
        <w:pStyle w:val="BodyText"/>
      </w:pPr>
    </w:p>
    <w:p w14:paraId="7483DAD9" w14:textId="005ECCC3" w:rsidR="00377386" w:rsidRDefault="0095615E" w:rsidP="00D22A93">
      <w:pPr>
        <w:pStyle w:val="Heading2"/>
        <w:spacing w:after="0"/>
        <w:ind w:left="578" w:hanging="578"/>
      </w:pPr>
      <w:bookmarkStart w:id="75" w:name="_Toc76633465"/>
      <w:r w:rsidRPr="00324A4E">
        <w:rPr>
          <w:caps w:val="0"/>
        </w:rPr>
        <w:t xml:space="preserve">INLAND </w:t>
      </w:r>
      <w:r w:rsidR="00E65E68" w:rsidRPr="00324A4E">
        <w:rPr>
          <w:caps w:val="0"/>
        </w:rPr>
        <w:t>VTS</w:t>
      </w:r>
      <w:r w:rsidR="00E65E68">
        <w:rPr>
          <w:caps w:val="0"/>
        </w:rPr>
        <w:t xml:space="preserve"> </w:t>
      </w:r>
      <w:r w:rsidR="003167D6">
        <w:rPr>
          <w:caps w:val="0"/>
        </w:rPr>
        <w:t>ADDITIONAL</w:t>
      </w:r>
      <w:r w:rsidR="005A2F3F">
        <w:rPr>
          <w:caps w:val="0"/>
        </w:rPr>
        <w:t xml:space="preserve"> </w:t>
      </w:r>
      <w:r w:rsidR="003167D6">
        <w:rPr>
          <w:caps w:val="0"/>
        </w:rPr>
        <w:t>SERVICES</w:t>
      </w:r>
      <w:bookmarkEnd w:id="75"/>
    </w:p>
    <w:p w14:paraId="126E7446" w14:textId="6F6B9D3B" w:rsidR="00377386" w:rsidRDefault="00377386" w:rsidP="00377386">
      <w:pPr>
        <w:pStyle w:val="Heading2separationline"/>
      </w:pPr>
    </w:p>
    <w:p w14:paraId="7AA2B0A0" w14:textId="18AC78ED" w:rsidR="00C472A3" w:rsidRDefault="00C472A3" w:rsidP="00C472A3">
      <w:pPr>
        <w:pStyle w:val="Heading3"/>
      </w:pPr>
      <w:bookmarkStart w:id="76" w:name="_Toc76633466"/>
      <w:r>
        <w:t>IALA guidance</w:t>
      </w:r>
      <w:bookmarkEnd w:id="76"/>
    </w:p>
    <w:p w14:paraId="7538E3E3" w14:textId="41DCA516" w:rsidR="00E40DBC" w:rsidRDefault="00796E8C" w:rsidP="00796E8C">
      <w:pPr>
        <w:pStyle w:val="BodyText"/>
      </w:pPr>
      <w:r>
        <w:t>VTS is often involved in providing information and supporting other services due to its capacity to maintain a traffic image and interact with ships and other services in the VTS area.  IALA provides guid</w:t>
      </w:r>
      <w:r w:rsidR="003609EE">
        <w:t>elines</w:t>
      </w:r>
      <w:r>
        <w:t xml:space="preserve"> on</w:t>
      </w:r>
      <w:r w:rsidR="00E40DBC">
        <w:t>:</w:t>
      </w:r>
    </w:p>
    <w:p w14:paraId="443472CF" w14:textId="17246A67" w:rsidR="00E40DBC" w:rsidRDefault="00796E8C" w:rsidP="00D621BF">
      <w:pPr>
        <w:pStyle w:val="BodyText"/>
        <w:numPr>
          <w:ilvl w:val="0"/>
          <w:numId w:val="37"/>
        </w:numPr>
      </w:pPr>
      <w:r>
        <w:lastRenderedPageBreak/>
        <w:t>the</w:t>
      </w:r>
      <w:r w:rsidRPr="003A040A">
        <w:t xml:space="preserve"> </w:t>
      </w:r>
      <w:r w:rsidR="003609EE">
        <w:t>“</w:t>
      </w:r>
      <w:r>
        <w:t xml:space="preserve">VTS </w:t>
      </w:r>
      <w:r w:rsidR="003609EE">
        <w:t>R</w:t>
      </w:r>
      <w:r>
        <w:t xml:space="preserve">ole in </w:t>
      </w:r>
      <w:r w:rsidR="003609EE">
        <w:t>M</w:t>
      </w:r>
      <w:r>
        <w:t xml:space="preserve">anaging </w:t>
      </w:r>
      <w:r w:rsidR="003609EE">
        <w:t>R</w:t>
      </w:r>
      <w:r>
        <w:t xml:space="preserve">estricted or </w:t>
      </w:r>
      <w:r w:rsidR="003609EE">
        <w:t>L</w:t>
      </w:r>
      <w:r>
        <w:t xml:space="preserve">imited </w:t>
      </w:r>
      <w:r w:rsidR="003609EE">
        <w:t>A</w:t>
      </w:r>
      <w:r>
        <w:t xml:space="preserve">ccess </w:t>
      </w:r>
      <w:r w:rsidR="003609EE">
        <w:t>A</w:t>
      </w:r>
      <w:r>
        <w:t>reas</w:t>
      </w:r>
      <w:r w:rsidR="003609EE">
        <w:t>”</w:t>
      </w:r>
      <w:r w:rsidR="001C2C0F" w:rsidRPr="001C2C0F">
        <w:t xml:space="preserve"> </w:t>
      </w:r>
      <w:r w:rsidR="001C2C0F">
        <w:t>(</w:t>
      </w:r>
      <w:r w:rsidR="00100A0B" w:rsidRPr="009E0BF1">
        <w:rPr>
          <w:highlight w:val="yellow"/>
        </w:rPr>
        <w:t>G</w:t>
      </w:r>
      <w:r w:rsidR="009E0BF1" w:rsidRPr="009E0BF1">
        <w:rPr>
          <w:highlight w:val="yellow"/>
        </w:rPr>
        <w:t>uideline</w:t>
      </w:r>
      <w:r w:rsidR="009E0BF1">
        <w:t xml:space="preserve"> </w:t>
      </w:r>
      <w:r w:rsidR="001C2C0F" w:rsidRPr="001C2C0F">
        <w:t>1070</w:t>
      </w:r>
      <w:r w:rsidR="001C2C0F">
        <w:t>);</w:t>
      </w:r>
      <w:r>
        <w:t xml:space="preserve"> </w:t>
      </w:r>
    </w:p>
    <w:p w14:paraId="2B2AD09D" w14:textId="73768F98" w:rsidR="00E40DBC" w:rsidRDefault="003609EE" w:rsidP="00D621BF">
      <w:pPr>
        <w:pStyle w:val="BodyText"/>
        <w:numPr>
          <w:ilvl w:val="0"/>
          <w:numId w:val="37"/>
        </w:numPr>
      </w:pPr>
      <w:r>
        <w:t>“</w:t>
      </w:r>
      <w:r w:rsidR="00796E8C">
        <w:t xml:space="preserve">VTS </w:t>
      </w:r>
      <w:r>
        <w:t>I</w:t>
      </w:r>
      <w:r w:rsidR="00796E8C">
        <w:t xml:space="preserve">nteraction with </w:t>
      </w:r>
      <w:r>
        <w:t>A</w:t>
      </w:r>
      <w:r w:rsidR="00796E8C">
        <w:t xml:space="preserve">llied </w:t>
      </w:r>
      <w:r>
        <w:t>or</w:t>
      </w:r>
      <w:r w:rsidR="00796E8C">
        <w:t xml:space="preserve"> </w:t>
      </w:r>
      <w:r>
        <w:t>O</w:t>
      </w:r>
      <w:r w:rsidR="00796E8C">
        <w:t xml:space="preserve">ther </w:t>
      </w:r>
      <w:r>
        <w:t>S</w:t>
      </w:r>
      <w:r w:rsidR="00796E8C">
        <w:t>ervices</w:t>
      </w:r>
      <w:r>
        <w:t>”</w:t>
      </w:r>
      <w:r w:rsidR="001C2C0F">
        <w:t xml:space="preserve"> (</w:t>
      </w:r>
      <w:r w:rsidR="009E12C2">
        <w:t>G</w:t>
      </w:r>
      <w:r w:rsidR="002203C2" w:rsidRPr="001C2C0F">
        <w:t>1102</w:t>
      </w:r>
      <w:r w:rsidR="001C2C0F">
        <w:t>);</w:t>
      </w:r>
      <w:r w:rsidR="00796E8C">
        <w:t xml:space="preserve"> and </w:t>
      </w:r>
    </w:p>
    <w:p w14:paraId="0A1E1A01" w14:textId="660686FA" w:rsidR="00796E8C" w:rsidRDefault="00796E8C" w:rsidP="00D621BF">
      <w:pPr>
        <w:pStyle w:val="BodyText"/>
        <w:numPr>
          <w:ilvl w:val="0"/>
          <w:numId w:val="37"/>
        </w:numPr>
      </w:pPr>
      <w:r>
        <w:t xml:space="preserve">the </w:t>
      </w:r>
      <w:r w:rsidR="003609EE">
        <w:t>“T</w:t>
      </w:r>
      <w:r>
        <w:t xml:space="preserve">echnical </w:t>
      </w:r>
      <w:r w:rsidR="003609EE">
        <w:t>A</w:t>
      </w:r>
      <w:r>
        <w:t xml:space="preserve">spects of </w:t>
      </w:r>
      <w:r w:rsidR="003609EE">
        <w:t>I</w:t>
      </w:r>
      <w:r>
        <w:t xml:space="preserve">nformation </w:t>
      </w:r>
      <w:r w:rsidR="003609EE">
        <w:t>E</w:t>
      </w:r>
      <w:r>
        <w:t xml:space="preserve">xchange between VTS and </w:t>
      </w:r>
      <w:r w:rsidR="003609EE">
        <w:t>A</w:t>
      </w:r>
      <w:r>
        <w:t xml:space="preserve">llied or </w:t>
      </w:r>
      <w:r w:rsidR="003609EE">
        <w:t>O</w:t>
      </w:r>
      <w:r>
        <w:t xml:space="preserve">ther </w:t>
      </w:r>
      <w:r w:rsidR="003609EE">
        <w:t>S</w:t>
      </w:r>
      <w:r>
        <w:t>ervices</w:t>
      </w:r>
      <w:r w:rsidR="003609EE">
        <w:t>”</w:t>
      </w:r>
      <w:r w:rsidR="001C2C0F">
        <w:t xml:space="preserve"> (G</w:t>
      </w:r>
      <w:r w:rsidR="001C2C0F" w:rsidRPr="001C2C0F">
        <w:t>1130</w:t>
      </w:r>
      <w:r w:rsidR="001C2C0F">
        <w:t>)</w:t>
      </w:r>
      <w:r>
        <w:t>.</w:t>
      </w:r>
    </w:p>
    <w:p w14:paraId="2A8427F0" w14:textId="77777777" w:rsidR="00C472A3" w:rsidRDefault="00C472A3" w:rsidP="00C472A3">
      <w:pPr>
        <w:pStyle w:val="Heading3"/>
      </w:pPr>
      <w:bookmarkStart w:id="77" w:name="_Toc76633467"/>
      <w:r>
        <w:t>Inland waters considerations</w:t>
      </w:r>
      <w:bookmarkEnd w:id="77"/>
    </w:p>
    <w:p w14:paraId="3C23DF06" w14:textId="2372C175" w:rsidR="00E40DBC" w:rsidRDefault="00E40DBC" w:rsidP="00E40DBC">
      <w:pPr>
        <w:pStyle w:val="BodyText"/>
      </w:pPr>
      <w:r>
        <w:t xml:space="preserve">Interactions </w:t>
      </w:r>
      <w:r w:rsidR="00EA3E41">
        <w:t xml:space="preserve">between </w:t>
      </w:r>
      <w:r>
        <w:t>allied</w:t>
      </w:r>
      <w:r w:rsidR="00AB34FA">
        <w:t>/</w:t>
      </w:r>
      <w:r>
        <w:t xml:space="preserve">other services </w:t>
      </w:r>
      <w:r w:rsidR="00EA3E41">
        <w:t xml:space="preserve">and an </w:t>
      </w:r>
      <w:r w:rsidR="0095615E">
        <w:t>I</w:t>
      </w:r>
      <w:r w:rsidR="00EA3E41">
        <w:t xml:space="preserve">nland VTS </w:t>
      </w:r>
      <w:r>
        <w:t>may differ</w:t>
      </w:r>
      <w:r w:rsidR="00EA3E41" w:rsidRPr="00EA3E41">
        <w:t xml:space="preserve"> </w:t>
      </w:r>
      <w:r>
        <w:t xml:space="preserve">and restricted or limited access areas may still be encountered in some inland waters.  Reference to </w:t>
      </w:r>
      <w:r w:rsidR="00890276">
        <w:t xml:space="preserve">the relevant </w:t>
      </w:r>
      <w:r>
        <w:t>IALA guidance may be of value in such cases.</w:t>
      </w:r>
    </w:p>
    <w:p w14:paraId="76B58D7B" w14:textId="07331B79" w:rsidR="00A84989" w:rsidRDefault="00B040E3" w:rsidP="00B040E3">
      <w:pPr>
        <w:pStyle w:val="BodyText"/>
      </w:pPr>
      <w:r>
        <w:rPr>
          <w:lang w:val="en-US"/>
        </w:rPr>
        <w:t>S</w:t>
      </w:r>
      <w:r w:rsidR="005931D9" w:rsidRPr="000315C3">
        <w:rPr>
          <w:lang w:val="en-US"/>
        </w:rPr>
        <w:t xml:space="preserve">tandards </w:t>
      </w:r>
      <w:r w:rsidR="00F857C6" w:rsidRPr="000315C3">
        <w:t xml:space="preserve">for </w:t>
      </w:r>
      <w:r w:rsidR="00A84989">
        <w:t>v</w:t>
      </w:r>
      <w:r w:rsidR="00F857C6" w:rsidRPr="000315C3">
        <w:t xml:space="preserve">essel </w:t>
      </w:r>
      <w:r w:rsidR="00A84989">
        <w:t>t</w:t>
      </w:r>
      <w:r w:rsidR="00F857C6" w:rsidRPr="000315C3">
        <w:t xml:space="preserve">racking and </w:t>
      </w:r>
      <w:r w:rsidR="00A84989">
        <w:t>t</w:t>
      </w:r>
      <w:r w:rsidR="00F857C6" w:rsidRPr="000315C3">
        <w:t xml:space="preserve">racing, </w:t>
      </w:r>
      <w:r w:rsidR="00A84989">
        <w:t>e</w:t>
      </w:r>
      <w:r w:rsidR="00F857C6" w:rsidRPr="000315C3">
        <w:t xml:space="preserve">lectronic </w:t>
      </w:r>
      <w:r w:rsidR="00A84989">
        <w:t>s</w:t>
      </w:r>
      <w:r w:rsidR="00F857C6" w:rsidRPr="000315C3">
        <w:t xml:space="preserve">hip </w:t>
      </w:r>
      <w:r w:rsidR="00A84989">
        <w:t>r</w:t>
      </w:r>
      <w:r w:rsidR="00F857C6" w:rsidRPr="000315C3">
        <w:t xml:space="preserve">eporting in </w:t>
      </w:r>
      <w:r w:rsidR="00A84989">
        <w:t>i</w:t>
      </w:r>
      <w:r w:rsidR="00F857C6" w:rsidRPr="000315C3">
        <w:t xml:space="preserve">nland </w:t>
      </w:r>
      <w:r w:rsidR="00A84989">
        <w:t>n</w:t>
      </w:r>
      <w:r w:rsidR="00F857C6" w:rsidRPr="000315C3">
        <w:t xml:space="preserve">avigation and </w:t>
      </w:r>
      <w:r w:rsidR="00A84989">
        <w:t>n</w:t>
      </w:r>
      <w:r w:rsidR="00F857C6" w:rsidRPr="000315C3">
        <w:t xml:space="preserve">otices to </w:t>
      </w:r>
      <w:r w:rsidR="00A84989">
        <w:t>s</w:t>
      </w:r>
      <w:r w:rsidR="00F857C6" w:rsidRPr="000315C3">
        <w:t xml:space="preserve">kippers </w:t>
      </w:r>
      <w:r w:rsidR="00F857C6" w:rsidRPr="00324A4E">
        <w:t xml:space="preserve">may </w:t>
      </w:r>
      <w:r w:rsidR="00EA3E41" w:rsidRPr="00324A4E">
        <w:t xml:space="preserve">also </w:t>
      </w:r>
      <w:r w:rsidR="00F857C6" w:rsidRPr="00324A4E">
        <w:t>be relevant</w:t>
      </w:r>
      <w:ins w:id="78" w:author="Barry" w:date="2021-09-24T13:59:00Z">
        <w:r w:rsidR="00984704">
          <w:t>.</w:t>
        </w:r>
      </w:ins>
    </w:p>
    <w:p w14:paraId="5DC89301" w14:textId="77C8A895" w:rsidR="00B040E3" w:rsidRDefault="00890276" w:rsidP="00B040E3">
      <w:pPr>
        <w:pStyle w:val="BodyText"/>
      </w:pPr>
      <w:r>
        <w:t>There may be a greater number of a</w:t>
      </w:r>
      <w:r w:rsidR="00B040E3">
        <w:t xml:space="preserve">dditional </w:t>
      </w:r>
      <w:r w:rsidR="00324A4E">
        <w:t>services associated</w:t>
      </w:r>
      <w:r>
        <w:t xml:space="preserve"> with an </w:t>
      </w:r>
      <w:r w:rsidR="0095615E">
        <w:t>I</w:t>
      </w:r>
      <w:r w:rsidR="00B040E3">
        <w:t xml:space="preserve">nland VTS </w:t>
      </w:r>
      <w:r>
        <w:t>compared with VTS in coastal and port/harbour areas</w:t>
      </w:r>
      <w:r w:rsidR="009D4D49">
        <w:t xml:space="preserve"> and </w:t>
      </w:r>
      <w:r w:rsidR="00AB34FA">
        <w:t xml:space="preserve">may </w:t>
      </w:r>
      <w:r w:rsidR="009D4D49">
        <w:t>have an enhanced significance.</w:t>
      </w:r>
      <w:r>
        <w:t xml:space="preserve">  </w:t>
      </w:r>
      <w:r w:rsidR="00B040E3">
        <w:t xml:space="preserve">Administrations should define the additional services </w:t>
      </w:r>
      <w:r w:rsidR="00EA3E41" w:rsidRPr="00EA3E41">
        <w:t xml:space="preserve">and </w:t>
      </w:r>
      <w:r>
        <w:t xml:space="preserve">identify </w:t>
      </w:r>
      <w:r w:rsidR="00EA3E41" w:rsidRPr="00EA3E41">
        <w:t>where they apply</w:t>
      </w:r>
      <w:r w:rsidR="00B040E3">
        <w:t>.</w:t>
      </w:r>
    </w:p>
    <w:p w14:paraId="2AFCDEBB" w14:textId="7971A2C6" w:rsidR="00C472A3" w:rsidRPr="00324A4E" w:rsidRDefault="00B040E3" w:rsidP="00B040E3">
      <w:pPr>
        <w:pStyle w:val="BodyText"/>
      </w:pPr>
      <w:r>
        <w:t xml:space="preserve">If the additional services </w:t>
      </w:r>
      <w:r w:rsidRPr="00324A4E">
        <w:t xml:space="preserve">include </w:t>
      </w:r>
      <w:r w:rsidR="00EA3E41" w:rsidRPr="00324A4E">
        <w:t>a</w:t>
      </w:r>
      <w:r w:rsidRPr="00324A4E">
        <w:t xml:space="preserve">llied or </w:t>
      </w:r>
      <w:r w:rsidR="00EA3E41" w:rsidRPr="00324A4E">
        <w:t>o</w:t>
      </w:r>
      <w:r w:rsidRPr="00324A4E">
        <w:t xml:space="preserve">ther </w:t>
      </w:r>
      <w:r w:rsidR="00EA3E41" w:rsidRPr="00324A4E">
        <w:t>s</w:t>
      </w:r>
      <w:r w:rsidRPr="00324A4E">
        <w:t xml:space="preserve">ervices, </w:t>
      </w:r>
      <w:r w:rsidR="0095615E" w:rsidRPr="00324A4E">
        <w:t xml:space="preserve">Inland </w:t>
      </w:r>
      <w:r w:rsidRPr="00324A4E">
        <w:t xml:space="preserve">VTS </w:t>
      </w:r>
      <w:r w:rsidR="00EA3E41" w:rsidRPr="00324A4E">
        <w:t xml:space="preserve">providers </w:t>
      </w:r>
      <w:r w:rsidRPr="00324A4E">
        <w:t>should develop the issues, criteria and principles to be applied.</w:t>
      </w:r>
    </w:p>
    <w:p w14:paraId="640B4A76" w14:textId="1F21F55E" w:rsidR="00377386" w:rsidRDefault="0095615E" w:rsidP="00D22A93">
      <w:pPr>
        <w:pStyle w:val="Heading2"/>
        <w:spacing w:after="0"/>
        <w:ind w:left="578" w:hanging="578"/>
      </w:pPr>
      <w:bookmarkStart w:id="79" w:name="_Toc76633468"/>
      <w:r w:rsidRPr="00324A4E">
        <w:rPr>
          <w:caps w:val="0"/>
        </w:rPr>
        <w:t xml:space="preserve">INLAND </w:t>
      </w:r>
      <w:r w:rsidR="00E65E68" w:rsidRPr="00324A4E">
        <w:rPr>
          <w:caps w:val="0"/>
        </w:rPr>
        <w:t xml:space="preserve">VTS </w:t>
      </w:r>
      <w:r w:rsidR="003167D6" w:rsidRPr="00324A4E">
        <w:rPr>
          <w:caps w:val="0"/>
        </w:rPr>
        <w:t>DATA &amp; I</w:t>
      </w:r>
      <w:r w:rsidR="003167D6">
        <w:rPr>
          <w:caps w:val="0"/>
        </w:rPr>
        <w:t>NFORMATION MANAGEMENT</w:t>
      </w:r>
      <w:bookmarkEnd w:id="79"/>
    </w:p>
    <w:p w14:paraId="05DF5CD9" w14:textId="35974870" w:rsidR="00377386" w:rsidRDefault="00377386" w:rsidP="00377386">
      <w:pPr>
        <w:pStyle w:val="Heading2separationline"/>
      </w:pPr>
    </w:p>
    <w:p w14:paraId="605D40BF" w14:textId="1C06CA98" w:rsidR="00C472A3" w:rsidRDefault="00C472A3" w:rsidP="00C472A3">
      <w:pPr>
        <w:pStyle w:val="Heading3"/>
      </w:pPr>
      <w:bookmarkStart w:id="80" w:name="_Toc76633469"/>
      <w:r>
        <w:t>IALA guidance</w:t>
      </w:r>
      <w:bookmarkEnd w:id="80"/>
    </w:p>
    <w:p w14:paraId="44A6404C" w14:textId="4F317C0F" w:rsidR="00E40DBC" w:rsidRDefault="00796E8C" w:rsidP="00796E8C">
      <w:pPr>
        <w:pStyle w:val="BodyText"/>
      </w:pPr>
      <w:r>
        <w:t>The compilation of an accurate traffic image is essential for VTS personnel to monitor traffic, evaluate situations and make decisions accordingly. The traffic image is dependent on the integration and portrayal of data from different sensors (</w:t>
      </w:r>
      <w:proofErr w:type="gramStart"/>
      <w:r>
        <w:t>e.g.</w:t>
      </w:r>
      <w:proofErr w:type="gramEnd"/>
      <w:r>
        <w:t xml:space="preserve"> radar, AIS</w:t>
      </w:r>
      <w:r w:rsidR="009D00A4">
        <w:t xml:space="preserve"> and</w:t>
      </w:r>
      <w:r>
        <w:t xml:space="preserve"> CCTV), information from reports such as VHF voice</w:t>
      </w:r>
      <w:r w:rsidR="00EA3E41">
        <w:t xml:space="preserve"> </w:t>
      </w:r>
      <w:r w:rsidR="00EA3E41" w:rsidRPr="00324A4E">
        <w:t>or data</w:t>
      </w:r>
      <w:r w:rsidRPr="00324A4E">
        <w:t>,</w:t>
      </w:r>
      <w:r>
        <w:t xml:space="preserve"> and is supported by an effective data and information management framework.  IALA provides</w:t>
      </w:r>
      <w:r w:rsidR="00E40DBC">
        <w:t>:</w:t>
      </w:r>
    </w:p>
    <w:p w14:paraId="6FB60482" w14:textId="5805C0F0" w:rsidR="00E40DBC" w:rsidRDefault="00796E8C" w:rsidP="00D621BF">
      <w:pPr>
        <w:pStyle w:val="BodyText"/>
        <w:numPr>
          <w:ilvl w:val="0"/>
          <w:numId w:val="38"/>
        </w:numPr>
      </w:pPr>
      <w:r>
        <w:t xml:space="preserve">a recommendation on the </w:t>
      </w:r>
      <w:r w:rsidR="003609EE">
        <w:t>“P</w:t>
      </w:r>
      <w:r>
        <w:t xml:space="preserve">ortrayal of VTS </w:t>
      </w:r>
      <w:r w:rsidR="003609EE">
        <w:t>I</w:t>
      </w:r>
      <w:r>
        <w:t xml:space="preserve">nformation and </w:t>
      </w:r>
      <w:r w:rsidR="003609EE">
        <w:t>D</w:t>
      </w:r>
      <w:r>
        <w:t>ata</w:t>
      </w:r>
      <w:r w:rsidR="003609EE">
        <w:t>”</w:t>
      </w:r>
      <w:r w:rsidR="001C2C0F">
        <w:t xml:space="preserve"> (</w:t>
      </w:r>
      <w:r w:rsidR="001C2C0F" w:rsidRPr="001C2C0F">
        <w:t>R1014</w:t>
      </w:r>
      <w:r w:rsidR="001C2C0F">
        <w:t>)</w:t>
      </w:r>
      <w:r w:rsidR="00E40DBC">
        <w:t>;</w:t>
      </w:r>
      <w:r w:rsidR="001A255E" w:rsidRPr="001A255E">
        <w:t xml:space="preserve"> </w:t>
      </w:r>
      <w:r w:rsidR="001A255E">
        <w:t>and</w:t>
      </w:r>
    </w:p>
    <w:p w14:paraId="3B679014" w14:textId="516E0913" w:rsidR="00E40DBC" w:rsidRDefault="001C2C0F" w:rsidP="00D621BF">
      <w:pPr>
        <w:pStyle w:val="BodyText"/>
        <w:numPr>
          <w:ilvl w:val="0"/>
          <w:numId w:val="38"/>
        </w:numPr>
      </w:pPr>
      <w:r>
        <w:t xml:space="preserve">a recommendation </w:t>
      </w:r>
      <w:r w:rsidR="00796E8C">
        <w:t xml:space="preserve">on the </w:t>
      </w:r>
      <w:r w:rsidR="00D773A8">
        <w:t>“U</w:t>
      </w:r>
      <w:r w:rsidR="00796E8C">
        <w:t xml:space="preserve">se and </w:t>
      </w:r>
      <w:r w:rsidR="00D773A8">
        <w:t>P</w:t>
      </w:r>
      <w:r w:rsidR="00796E8C">
        <w:t xml:space="preserve">resentation of </w:t>
      </w:r>
      <w:r w:rsidR="00D773A8">
        <w:t>S</w:t>
      </w:r>
      <w:r w:rsidR="00796E8C">
        <w:t>ymbology at a VTS Centre</w:t>
      </w:r>
      <w:r w:rsidR="00D773A8">
        <w:t>”</w:t>
      </w:r>
      <w:r>
        <w:t xml:space="preserve"> (</w:t>
      </w:r>
      <w:r w:rsidRPr="001C2C0F">
        <w:t>R0125</w:t>
      </w:r>
      <w:r>
        <w:t>)</w:t>
      </w:r>
      <w:r w:rsidR="001A255E">
        <w:t>.</w:t>
      </w:r>
      <w:r w:rsidR="00E40DBC">
        <w:t xml:space="preserve"> </w:t>
      </w:r>
    </w:p>
    <w:p w14:paraId="669309B3" w14:textId="77777777" w:rsidR="00C472A3" w:rsidRDefault="00C472A3" w:rsidP="00C472A3">
      <w:pPr>
        <w:pStyle w:val="Heading3"/>
      </w:pPr>
      <w:bookmarkStart w:id="81" w:name="_Toc76633470"/>
      <w:r>
        <w:t>Inland waters considerations</w:t>
      </w:r>
      <w:bookmarkEnd w:id="81"/>
    </w:p>
    <w:p w14:paraId="1D16B520" w14:textId="4FD1256B" w:rsidR="007A078E" w:rsidRDefault="00E40DBC" w:rsidP="00E40DBC">
      <w:pPr>
        <w:pStyle w:val="BodyText"/>
      </w:pPr>
      <w:r>
        <w:t>Whil</w:t>
      </w:r>
      <w:r w:rsidR="009D00A4">
        <w:t>e</w:t>
      </w:r>
      <w:r>
        <w:t xml:space="preserve"> a</w:t>
      </w:r>
      <w:r w:rsidR="0095615E">
        <w:t>n Inland</w:t>
      </w:r>
      <w:r>
        <w:t xml:space="preserve"> VTS may </w:t>
      </w:r>
      <w:r w:rsidR="00727CB7">
        <w:t>have a restricted set of functions</w:t>
      </w:r>
      <w:r>
        <w:t xml:space="preserve">, many of the principles set out in the guidance on the </w:t>
      </w:r>
      <w:bookmarkStart w:id="82" w:name="_Hlk74042754"/>
      <w:r>
        <w:t xml:space="preserve">portrayal of information to VTS personnel </w:t>
      </w:r>
      <w:bookmarkEnd w:id="82"/>
      <w:r>
        <w:t xml:space="preserve">will be relevant in establishing a suitable environment for </w:t>
      </w:r>
      <w:r w:rsidR="006C3CE8">
        <w:t>I</w:t>
      </w:r>
      <w:r w:rsidR="007B7A04">
        <w:t xml:space="preserve">nland </w:t>
      </w:r>
      <w:r>
        <w:t xml:space="preserve">VTS operations. </w:t>
      </w:r>
    </w:p>
    <w:p w14:paraId="76D8582B" w14:textId="2AC29E20" w:rsidR="00E40DBC" w:rsidRDefault="007A078E" w:rsidP="00E40DBC">
      <w:pPr>
        <w:pStyle w:val="BodyText"/>
      </w:pPr>
      <w:r w:rsidRPr="007A078E">
        <w:t xml:space="preserve">The </w:t>
      </w:r>
      <w:r>
        <w:t xml:space="preserve">use of symbology to identify vessels of particular interest such as </w:t>
      </w:r>
      <w:r w:rsidRPr="007A078E">
        <w:t>passenger vessels, vessels carrying dangerous goods</w:t>
      </w:r>
      <w:r>
        <w:t xml:space="preserve"> and </w:t>
      </w:r>
      <w:r w:rsidRPr="007A078E">
        <w:t xml:space="preserve">vessels restricted in </w:t>
      </w:r>
      <w:r>
        <w:t>their</w:t>
      </w:r>
      <w:r w:rsidRPr="007A078E">
        <w:t xml:space="preserve"> ability to manoeuvre </w:t>
      </w:r>
      <w:r>
        <w:t xml:space="preserve">can be of particular use in improving situational awareness in an </w:t>
      </w:r>
      <w:r w:rsidR="006C3CE8">
        <w:t>I</w:t>
      </w:r>
      <w:r>
        <w:t>nland VTS</w:t>
      </w:r>
      <w:r w:rsidRPr="007A078E">
        <w:t>.</w:t>
      </w:r>
    </w:p>
    <w:p w14:paraId="4AB7001D" w14:textId="0738E99A" w:rsidR="007A078E" w:rsidRDefault="00614E96" w:rsidP="00E40DBC">
      <w:pPr>
        <w:pStyle w:val="BodyText"/>
      </w:pPr>
      <w:r w:rsidRPr="00614E96">
        <w:t>Regional and competent authorities responsible for inland waters may wish to consider the development and application of harmon</w:t>
      </w:r>
      <w:r w:rsidRPr="002203C2">
        <w:t>i</w:t>
      </w:r>
      <w:r w:rsidR="007B7A04" w:rsidRPr="002203C2">
        <w:t>z</w:t>
      </w:r>
      <w:r w:rsidRPr="002203C2">
        <w:t>e</w:t>
      </w:r>
      <w:r w:rsidRPr="00614E96">
        <w:t xml:space="preserve">d </w:t>
      </w:r>
      <w:r w:rsidR="0044067E">
        <w:t xml:space="preserve">exchange of </w:t>
      </w:r>
      <w:r w:rsidRPr="00614E96">
        <w:t>information to support traffic and transport management and the transfer of information between operators, vessels and allied or other services</w:t>
      </w:r>
      <w:r w:rsidRPr="00E273C8">
        <w:t>.</w:t>
      </w:r>
      <w:r w:rsidR="004D7BB2" w:rsidRPr="00E273C8">
        <w:t xml:space="preserve">  Inland VTS may be enhanced by linking it to bespoke systems for tracking ships such as the European VTT.</w:t>
      </w:r>
    </w:p>
    <w:p w14:paraId="085F0D6F" w14:textId="10E605DF" w:rsidR="009B3CBD" w:rsidRDefault="009B3CBD" w:rsidP="00E40DBC">
      <w:pPr>
        <w:pStyle w:val="BodyText"/>
      </w:pPr>
      <w:r>
        <w:t xml:space="preserve">Note: The IALA guideline on </w:t>
      </w:r>
      <w:r w:rsidRPr="009B3CBD">
        <w:t>the “Shore-Side Portrayal Ensuring Harmonisation with E-Navigation Related Information”</w:t>
      </w:r>
      <w:r w:rsidR="00324A4E">
        <w:t xml:space="preserve"> (</w:t>
      </w:r>
      <w:r w:rsidR="00324A4E" w:rsidRPr="009E0BF1">
        <w:rPr>
          <w:highlight w:val="yellow"/>
        </w:rPr>
        <w:t>Guideline</w:t>
      </w:r>
      <w:r w:rsidR="00324A4E" w:rsidRPr="00324A4E">
        <w:t xml:space="preserve"> 1105)</w:t>
      </w:r>
      <w:r w:rsidR="000029B2">
        <w:t xml:space="preserve"> may also be of relevance to </w:t>
      </w:r>
      <w:r w:rsidR="000029B2" w:rsidRPr="000029B2">
        <w:t>data &amp; information management</w:t>
      </w:r>
      <w:r w:rsidR="000029B2">
        <w:t xml:space="preserve"> and the </w:t>
      </w:r>
      <w:r w:rsidR="000029B2" w:rsidRPr="000029B2">
        <w:t xml:space="preserve">portrayal of information to </w:t>
      </w:r>
      <w:r w:rsidR="006C3CE8">
        <w:t xml:space="preserve">Inland </w:t>
      </w:r>
      <w:r w:rsidR="000029B2" w:rsidRPr="000029B2">
        <w:t>VTS personnel</w:t>
      </w:r>
      <w:r w:rsidR="000029B2">
        <w:t>.</w:t>
      </w:r>
    </w:p>
    <w:p w14:paraId="409F9FB2" w14:textId="77777777" w:rsidR="00C472A3" w:rsidRDefault="00C472A3" w:rsidP="00F87A2C">
      <w:pPr>
        <w:pStyle w:val="BodyText"/>
      </w:pPr>
    </w:p>
    <w:p w14:paraId="1D95B1C3" w14:textId="065E02E3" w:rsidR="004241AE" w:rsidRDefault="006C3CE8" w:rsidP="00D22A93">
      <w:pPr>
        <w:pStyle w:val="Heading2"/>
        <w:spacing w:after="0"/>
        <w:ind w:left="578" w:hanging="578"/>
      </w:pPr>
      <w:bookmarkStart w:id="83" w:name="_Toc76633471"/>
      <w:r w:rsidRPr="00095EA0">
        <w:rPr>
          <w:caps w:val="0"/>
        </w:rPr>
        <w:t xml:space="preserve">INLAND </w:t>
      </w:r>
      <w:r w:rsidR="00E65E68" w:rsidRPr="00324A4E">
        <w:rPr>
          <w:caps w:val="0"/>
        </w:rPr>
        <w:t>VTS</w:t>
      </w:r>
      <w:r w:rsidR="00E65E68">
        <w:rPr>
          <w:caps w:val="0"/>
        </w:rPr>
        <w:t xml:space="preserve"> </w:t>
      </w:r>
      <w:r w:rsidR="003167D6">
        <w:rPr>
          <w:caps w:val="0"/>
        </w:rPr>
        <w:t>TECHNOLOGIES</w:t>
      </w:r>
      <w:bookmarkEnd w:id="83"/>
    </w:p>
    <w:p w14:paraId="12D1508C" w14:textId="77777777" w:rsidR="004241AE" w:rsidRDefault="004241AE" w:rsidP="004241AE">
      <w:pPr>
        <w:pStyle w:val="Heading2separationline"/>
      </w:pPr>
    </w:p>
    <w:p w14:paraId="25CACEF0" w14:textId="744B931B" w:rsidR="00C472A3" w:rsidRDefault="00C472A3" w:rsidP="00C472A3">
      <w:pPr>
        <w:pStyle w:val="Heading3"/>
      </w:pPr>
      <w:bookmarkStart w:id="84" w:name="_Toc76633472"/>
      <w:r>
        <w:lastRenderedPageBreak/>
        <w:t>IALA guidance</w:t>
      </w:r>
      <w:bookmarkEnd w:id="84"/>
    </w:p>
    <w:p w14:paraId="7B27D21A" w14:textId="414D15F6" w:rsidR="00796E8C" w:rsidRDefault="00796E8C" w:rsidP="00796E8C">
      <w:pPr>
        <w:pStyle w:val="BodyText"/>
        <w:spacing w:line="240" w:lineRule="auto"/>
      </w:pPr>
      <w:r>
        <w:t xml:space="preserve">A significant proportion of the investment associated with the implementation and on-going operation of a VTS is the equipment </w:t>
      </w:r>
      <w:r w:rsidRPr="00324A4E">
        <w:t xml:space="preserve">and </w:t>
      </w:r>
      <w:r w:rsidR="007B7A04" w:rsidRPr="00324A4E">
        <w:t xml:space="preserve">relevant </w:t>
      </w:r>
      <w:r w:rsidRPr="00324A4E">
        <w:t>systems. Once the need for a VTS has been established, it will be necessary to set out the requirements for procurement</w:t>
      </w:r>
      <w:r w:rsidR="007B7A04" w:rsidRPr="00324A4E">
        <w:t>, especially as regards the technical requirements</w:t>
      </w:r>
      <w:r w:rsidRPr="00324A4E">
        <w:t>.</w:t>
      </w:r>
    </w:p>
    <w:p w14:paraId="11C90EAD" w14:textId="77777777" w:rsidR="00E40DBC" w:rsidRDefault="00796E8C" w:rsidP="00796E8C">
      <w:pPr>
        <w:pStyle w:val="BodyText"/>
        <w:spacing w:line="240" w:lineRule="auto"/>
      </w:pPr>
      <w:r>
        <w:t>IALA documents relating to setting the technical requirements include</w:t>
      </w:r>
      <w:r w:rsidR="00E40DBC">
        <w:t>:</w:t>
      </w:r>
    </w:p>
    <w:p w14:paraId="3FED8129" w14:textId="469674B7" w:rsidR="00E40DBC" w:rsidRDefault="00796E8C" w:rsidP="00D621BF">
      <w:pPr>
        <w:pStyle w:val="BodyText"/>
        <w:numPr>
          <w:ilvl w:val="0"/>
          <w:numId w:val="39"/>
        </w:numPr>
        <w:spacing w:line="240" w:lineRule="auto"/>
      </w:pPr>
      <w:r>
        <w:t xml:space="preserve">a recommendation on the </w:t>
      </w:r>
      <w:r w:rsidR="006F7FFA">
        <w:t>“O</w:t>
      </w:r>
      <w:r>
        <w:t xml:space="preserve">perational and </w:t>
      </w:r>
      <w:r w:rsidR="006F7FFA">
        <w:t>Technical P</w:t>
      </w:r>
      <w:r>
        <w:t xml:space="preserve">erformance </w:t>
      </w:r>
      <w:r w:rsidR="006F7FFA">
        <w:t>S</w:t>
      </w:r>
      <w:r>
        <w:t>tandards of VTS systems</w:t>
      </w:r>
      <w:r w:rsidR="006F7FFA">
        <w:t>”</w:t>
      </w:r>
      <w:r w:rsidR="00864E1E">
        <w:t xml:space="preserve"> (</w:t>
      </w:r>
      <w:r w:rsidR="00864E1E" w:rsidRPr="00864E1E">
        <w:t>R0128</w:t>
      </w:r>
      <w:r w:rsidR="00864E1E">
        <w:t>)</w:t>
      </w:r>
      <w:r w:rsidR="00E40DBC">
        <w:t>;</w:t>
      </w:r>
      <w:r>
        <w:t xml:space="preserve"> and</w:t>
      </w:r>
    </w:p>
    <w:p w14:paraId="41B41ECA" w14:textId="72DDC44C" w:rsidR="00796E8C" w:rsidRDefault="00796E8C" w:rsidP="00D621BF">
      <w:pPr>
        <w:pStyle w:val="BodyText"/>
        <w:numPr>
          <w:ilvl w:val="0"/>
          <w:numId w:val="39"/>
        </w:numPr>
        <w:spacing w:line="240" w:lineRule="auto"/>
      </w:pPr>
      <w:r>
        <w:t xml:space="preserve">a guideline on </w:t>
      </w:r>
      <w:del w:id="85" w:author="Barry" w:date="2021-09-24T14:00:00Z">
        <w:r w:rsidDel="00984704">
          <w:delText xml:space="preserve">the </w:delText>
        </w:r>
      </w:del>
      <w:ins w:id="86" w:author="Barry" w:date="2021-09-24T14:00:00Z">
        <w:r w:rsidR="00984704" w:rsidRPr="00984704">
          <w:t>“Establishing Functional &amp; Performance Requirements for VTS Systems” (G1111).</w:t>
        </w:r>
      </w:ins>
      <w:del w:id="87" w:author="Barry" w:date="2021-09-24T14:00:00Z">
        <w:r w:rsidR="006F7FFA" w:rsidDel="00984704">
          <w:delText>“P</w:delText>
        </w:r>
        <w:r w:rsidDel="00984704">
          <w:delText xml:space="preserve">reparation of </w:delText>
        </w:r>
        <w:r w:rsidR="006F7FFA" w:rsidDel="00984704">
          <w:delText>O</w:delText>
        </w:r>
        <w:r w:rsidDel="00984704">
          <w:delText xml:space="preserve">perational and </w:delText>
        </w:r>
        <w:r w:rsidR="006F7FFA" w:rsidDel="00984704">
          <w:delText>T</w:delText>
        </w:r>
        <w:r w:rsidDel="00984704">
          <w:delText xml:space="preserve">echnical </w:delText>
        </w:r>
        <w:r w:rsidR="006F7FFA" w:rsidDel="00984704">
          <w:delText>P</w:delText>
        </w:r>
        <w:r w:rsidDel="00984704">
          <w:delText xml:space="preserve">erformance </w:delText>
        </w:r>
        <w:r w:rsidR="006F7FFA" w:rsidDel="00984704">
          <w:delText>R</w:delText>
        </w:r>
        <w:r w:rsidDel="00984704">
          <w:delText>equirements for VTS Systems</w:delText>
        </w:r>
        <w:r w:rsidR="006F7FFA" w:rsidDel="00984704">
          <w:delText>”</w:delText>
        </w:r>
        <w:r w:rsidR="00864E1E" w:rsidDel="00984704">
          <w:delText xml:space="preserve"> (</w:delText>
        </w:r>
        <w:r w:rsidR="00864E1E" w:rsidRPr="00482C30" w:rsidDel="00984704">
          <w:rPr>
            <w:highlight w:val="yellow"/>
          </w:rPr>
          <w:delText>Guideline</w:delText>
        </w:r>
        <w:r w:rsidR="00864E1E" w:rsidDel="00984704">
          <w:delText xml:space="preserve"> </w:delText>
        </w:r>
        <w:r w:rsidR="00864E1E" w:rsidRPr="00864E1E" w:rsidDel="00984704">
          <w:delText>1111</w:delText>
        </w:r>
        <w:r w:rsidR="00864E1E" w:rsidDel="00984704">
          <w:delText>)</w:delText>
        </w:r>
        <w:r w:rsidDel="00984704">
          <w:delText xml:space="preserve">. </w:delText>
        </w:r>
      </w:del>
    </w:p>
    <w:p w14:paraId="508F46D4" w14:textId="77777777" w:rsidR="00C472A3" w:rsidRDefault="00C472A3" w:rsidP="00C472A3">
      <w:pPr>
        <w:pStyle w:val="Heading3"/>
      </w:pPr>
      <w:bookmarkStart w:id="88" w:name="_Toc76633473"/>
      <w:r>
        <w:t>Inland waters considerations</w:t>
      </w:r>
      <w:bookmarkEnd w:id="88"/>
    </w:p>
    <w:p w14:paraId="53883AA1" w14:textId="4B8B71BA" w:rsidR="00E40DBC" w:rsidRPr="00324A4E" w:rsidRDefault="00E40DBC" w:rsidP="00E40DBC">
      <w:pPr>
        <w:pStyle w:val="BodyText"/>
      </w:pPr>
      <w:r>
        <w:t xml:space="preserve">IALA guidance on the procurement, technical specifications and performance standards for a VTS assume the need for continuous and uninterrupted surveillance of the entire area for which it is responsible with a high degree of reliability and redundancy.  The technical specifications, particularly for radar, relate to relatively open waters.  Not all of these may relate to inland waters; equally, there may be additional </w:t>
      </w:r>
      <w:r w:rsidR="006F7FFA">
        <w:t xml:space="preserve">requirements </w:t>
      </w:r>
      <w:r>
        <w:t>unique to inland waters such the management of locks and bridges that require additional consideration</w:t>
      </w:r>
      <w:r w:rsidRPr="00324A4E">
        <w:t xml:space="preserve">.  </w:t>
      </w:r>
      <w:r w:rsidR="007B7A04" w:rsidRPr="00324A4E">
        <w:t>Furthermore, g</w:t>
      </w:r>
      <w:r w:rsidRPr="00324A4E">
        <w:t>apless coverage may not be feasible or necessary.  The guidance does, however, provide a useful baseline on which to draw in developing the specifications for a</w:t>
      </w:r>
      <w:r w:rsidR="006C3CE8" w:rsidRPr="00324A4E">
        <w:t>n Inland</w:t>
      </w:r>
      <w:r w:rsidRPr="00324A4E">
        <w:t xml:space="preserve"> VTS</w:t>
      </w:r>
      <w:r w:rsidR="006C3CE8" w:rsidRPr="00324A4E">
        <w:t>.</w:t>
      </w:r>
    </w:p>
    <w:p w14:paraId="40D0527A" w14:textId="0A228EB5" w:rsidR="00090C4E" w:rsidRPr="00324A4E" w:rsidRDefault="00090C4E" w:rsidP="00090C4E">
      <w:pPr>
        <w:pStyle w:val="BodyText"/>
      </w:pPr>
      <w:r w:rsidRPr="00324A4E">
        <w:t xml:space="preserve">Equipment and facilities </w:t>
      </w:r>
      <w:del w:id="89" w:author="Barry" w:date="2021-09-24T14:02:00Z">
        <w:r w:rsidRPr="00324A4E" w:rsidDel="00984704">
          <w:delText xml:space="preserve">shall </w:delText>
        </w:r>
      </w:del>
      <w:ins w:id="90" w:author="Barry" w:date="2021-09-24T14:02:00Z">
        <w:r w:rsidR="00984704">
          <w:t>should</w:t>
        </w:r>
        <w:r w:rsidR="00984704" w:rsidRPr="00324A4E">
          <w:t xml:space="preserve"> </w:t>
        </w:r>
      </w:ins>
      <w:r w:rsidRPr="00324A4E">
        <w:t xml:space="preserve">be equipped in accordance with </w:t>
      </w:r>
      <w:r w:rsidR="006A610E" w:rsidRPr="00324A4E">
        <w:t>regional/local requirements</w:t>
      </w:r>
      <w:r w:rsidRPr="00324A4E">
        <w:t xml:space="preserve">. The technical performance of the </w:t>
      </w:r>
      <w:r w:rsidR="006C3CE8" w:rsidRPr="00324A4E">
        <w:t xml:space="preserve">Inland </w:t>
      </w:r>
      <w:r w:rsidRPr="00324A4E">
        <w:t xml:space="preserve">VTS equipment </w:t>
      </w:r>
      <w:r w:rsidR="007B7A04" w:rsidRPr="00324A4E">
        <w:t xml:space="preserve">should meet </w:t>
      </w:r>
      <w:r w:rsidRPr="00324A4E">
        <w:t xml:space="preserve">the objectives of the </w:t>
      </w:r>
      <w:r w:rsidR="006C3CE8" w:rsidRPr="00324A4E">
        <w:t xml:space="preserve">Inland </w:t>
      </w:r>
      <w:r w:rsidRPr="00324A4E">
        <w:t xml:space="preserve">VTS.  </w:t>
      </w:r>
      <w:r w:rsidR="000F270D" w:rsidRPr="00324A4E">
        <w:t>A</w:t>
      </w:r>
      <w:r w:rsidRPr="00324A4E">
        <w:t>uthorities</w:t>
      </w:r>
      <w:r w:rsidR="000F270D" w:rsidRPr="00324A4E">
        <w:t xml:space="preserve"> and providers</w:t>
      </w:r>
      <w:r w:rsidRPr="00324A4E">
        <w:t xml:space="preserve"> </w:t>
      </w:r>
      <w:r w:rsidR="000F270D" w:rsidRPr="00324A4E">
        <w:t>should consider</w:t>
      </w:r>
      <w:r w:rsidRPr="00324A4E">
        <w:t xml:space="preserve"> the following items when implementing </w:t>
      </w:r>
      <w:r w:rsidR="006C3CE8" w:rsidRPr="00324A4E">
        <w:t xml:space="preserve">an Inland </w:t>
      </w:r>
      <w:r w:rsidRPr="00324A4E">
        <w:t>VTS:</w:t>
      </w:r>
    </w:p>
    <w:p w14:paraId="12F8DDA0" w14:textId="27D66133" w:rsidR="00090C4E" w:rsidRPr="00324A4E" w:rsidRDefault="00090C4E" w:rsidP="004008B5">
      <w:pPr>
        <w:pStyle w:val="BodyText"/>
        <w:ind w:left="567" w:hanging="567"/>
      </w:pPr>
      <w:r w:rsidRPr="00324A4E">
        <w:t>•</w:t>
      </w:r>
      <w:r w:rsidRPr="00324A4E">
        <w:tab/>
        <w:t xml:space="preserve">The </w:t>
      </w:r>
      <w:r w:rsidR="007B7A04" w:rsidRPr="00324A4E">
        <w:t xml:space="preserve">technical </w:t>
      </w:r>
      <w:r w:rsidR="006A610E" w:rsidRPr="00324A4E">
        <w:t xml:space="preserve">requirements for </w:t>
      </w:r>
      <w:r w:rsidR="006C3CE8" w:rsidRPr="00324A4E">
        <w:t>I</w:t>
      </w:r>
      <w:r w:rsidRPr="00324A4E">
        <w:t xml:space="preserve">nland VTS </w:t>
      </w:r>
      <w:r w:rsidR="006A610E" w:rsidRPr="00324A4E">
        <w:t xml:space="preserve">may </w:t>
      </w:r>
      <w:r w:rsidRPr="00324A4E">
        <w:t>var</w:t>
      </w:r>
      <w:r w:rsidR="006A610E" w:rsidRPr="00324A4E">
        <w:t>y</w:t>
      </w:r>
      <w:r w:rsidRPr="00324A4E">
        <w:t xml:space="preserve"> in different countries or </w:t>
      </w:r>
      <w:r w:rsidR="007B7A04" w:rsidRPr="00324A4E">
        <w:t xml:space="preserve">in </w:t>
      </w:r>
      <w:r w:rsidRPr="00324A4E">
        <w:t xml:space="preserve">different waters. </w:t>
      </w:r>
      <w:r w:rsidR="006C3CE8" w:rsidRPr="00324A4E">
        <w:t xml:space="preserve">Inland </w:t>
      </w:r>
      <w:r w:rsidRPr="00324A4E">
        <w:t xml:space="preserve">VTS providers should </w:t>
      </w:r>
      <w:r w:rsidR="006A610E" w:rsidRPr="00324A4E">
        <w:t>evaluate</w:t>
      </w:r>
      <w:r w:rsidRPr="00324A4E">
        <w:t xml:space="preserve"> </w:t>
      </w:r>
      <w:r w:rsidR="007B7A04" w:rsidRPr="00324A4E">
        <w:t>the</w:t>
      </w:r>
      <w:r w:rsidR="006A610E" w:rsidRPr="00324A4E">
        <w:t xml:space="preserve"> detailed</w:t>
      </w:r>
      <w:r w:rsidR="007B7A04" w:rsidRPr="00324A4E">
        <w:t xml:space="preserve"> technical requirements</w:t>
      </w:r>
      <w:r w:rsidRPr="00324A4E">
        <w:t>.</w:t>
      </w:r>
    </w:p>
    <w:p w14:paraId="1051A15E" w14:textId="665BB944" w:rsidR="00090C4E" w:rsidRPr="00324A4E" w:rsidRDefault="00090C4E" w:rsidP="007A22D6">
      <w:pPr>
        <w:pStyle w:val="BodyText"/>
        <w:ind w:left="567" w:hanging="567"/>
      </w:pPr>
      <w:r w:rsidRPr="00324A4E">
        <w:t>•</w:t>
      </w:r>
      <w:r w:rsidRPr="00324A4E">
        <w:tab/>
      </w:r>
      <w:r w:rsidR="00682F38" w:rsidRPr="00324A4E">
        <w:t>There may be a requirement for t</w:t>
      </w:r>
      <w:r w:rsidRPr="00324A4E">
        <w:t xml:space="preserve">he </w:t>
      </w:r>
      <w:r w:rsidR="005A5D22" w:rsidRPr="00324A4E">
        <w:t xml:space="preserve">output </w:t>
      </w:r>
      <w:r w:rsidRPr="00324A4E">
        <w:t xml:space="preserve">power of AIS, VHF and other equipment of </w:t>
      </w:r>
      <w:r w:rsidR="004008B5" w:rsidRPr="00324A4E">
        <w:t xml:space="preserve">all </w:t>
      </w:r>
      <w:r w:rsidR="000F270D" w:rsidRPr="00324A4E">
        <w:t>vessels</w:t>
      </w:r>
      <w:r w:rsidR="005A5D22" w:rsidRPr="00324A4E">
        <w:t xml:space="preserve"> </w:t>
      </w:r>
      <w:r w:rsidR="004008B5" w:rsidRPr="00324A4E">
        <w:t xml:space="preserve">in certain inland water areas </w:t>
      </w:r>
      <w:r w:rsidR="00682F38" w:rsidRPr="00324A4E">
        <w:t>to</w:t>
      </w:r>
      <w:r w:rsidR="005A5D22" w:rsidRPr="00324A4E">
        <w:t xml:space="preserve"> be lower than the default value</w:t>
      </w:r>
      <w:r w:rsidRPr="00324A4E">
        <w:t xml:space="preserve">, </w:t>
      </w:r>
      <w:r w:rsidR="006A610E" w:rsidRPr="00324A4E">
        <w:t xml:space="preserve">although </w:t>
      </w:r>
      <w:r w:rsidRPr="00324A4E">
        <w:t xml:space="preserve">the navigable environment of inland </w:t>
      </w:r>
      <w:r w:rsidR="000F270D" w:rsidRPr="00324A4E">
        <w:t>waters</w:t>
      </w:r>
      <w:r w:rsidRPr="00324A4E">
        <w:t xml:space="preserve"> is </w:t>
      </w:r>
      <w:r w:rsidR="006A610E" w:rsidRPr="00324A4E">
        <w:t xml:space="preserve">often </w:t>
      </w:r>
      <w:r w:rsidRPr="00324A4E">
        <w:t>complex. The</w:t>
      </w:r>
      <w:r w:rsidR="000F270D" w:rsidRPr="00324A4E">
        <w:t>se factors should be taken into account</w:t>
      </w:r>
      <w:r w:rsidRPr="00324A4E">
        <w:t xml:space="preserve"> </w:t>
      </w:r>
      <w:r w:rsidR="00E5492E" w:rsidRPr="00324A4E">
        <w:t xml:space="preserve">by </w:t>
      </w:r>
      <w:r w:rsidR="00614E96" w:rsidRPr="00324A4E">
        <w:t xml:space="preserve">competent authorities and </w:t>
      </w:r>
      <w:r w:rsidR="006C3CE8" w:rsidRPr="00324A4E">
        <w:t xml:space="preserve">Inland </w:t>
      </w:r>
      <w:r w:rsidR="00E5492E" w:rsidRPr="00324A4E">
        <w:t xml:space="preserve">VTS providers during the design and operation </w:t>
      </w:r>
      <w:r w:rsidRPr="00324A4E">
        <w:t>of shore-based facilities such as VHF base station</w:t>
      </w:r>
      <w:r w:rsidR="006A610E" w:rsidRPr="00324A4E">
        <w:t>s</w:t>
      </w:r>
      <w:r w:rsidRPr="00324A4E">
        <w:t>, AIS base station</w:t>
      </w:r>
      <w:r w:rsidR="006A610E" w:rsidRPr="00324A4E">
        <w:t>s</w:t>
      </w:r>
      <w:r w:rsidRPr="00324A4E">
        <w:t xml:space="preserve"> and radar station</w:t>
      </w:r>
      <w:r w:rsidR="00A2134D" w:rsidRPr="00324A4E">
        <w:t>s</w:t>
      </w:r>
      <w:r w:rsidRPr="00324A4E">
        <w:t>.</w:t>
      </w:r>
    </w:p>
    <w:p w14:paraId="1FD17123" w14:textId="70AF88E4" w:rsidR="007A22D6" w:rsidRPr="00324A4E" w:rsidRDefault="007A22D6" w:rsidP="00090C4E">
      <w:pPr>
        <w:pStyle w:val="BodyText"/>
      </w:pPr>
      <w:r w:rsidRPr="00324A4E">
        <w:t xml:space="preserve">The performance of radar, target tracking and associated </w:t>
      </w:r>
      <w:r w:rsidR="00FE543B" w:rsidRPr="00324A4E">
        <w:t>decision support warnings may</w:t>
      </w:r>
      <w:r w:rsidRPr="00324A4E">
        <w:t xml:space="preserve"> be seriously diminished </w:t>
      </w:r>
      <w:r w:rsidR="00FE543B" w:rsidRPr="00324A4E">
        <w:t xml:space="preserve">in the inland environment. </w:t>
      </w:r>
      <w:r w:rsidR="00E5492E" w:rsidRPr="00324A4E">
        <w:t xml:space="preserve">The use of short </w:t>
      </w:r>
      <w:bookmarkStart w:id="91" w:name="_Hlk73526037"/>
      <w:r w:rsidR="00E5492E" w:rsidRPr="00324A4E">
        <w:t xml:space="preserve">range, high-definition </w:t>
      </w:r>
      <w:bookmarkEnd w:id="91"/>
      <w:r w:rsidR="00E5492E" w:rsidRPr="00324A4E">
        <w:t>radar may</w:t>
      </w:r>
      <w:r w:rsidR="00A2134D" w:rsidRPr="00324A4E">
        <w:t>, therefore,</w:t>
      </w:r>
      <w:r w:rsidR="00E5492E" w:rsidRPr="00324A4E">
        <w:t xml:space="preserve"> also be considered.  </w:t>
      </w:r>
      <w:r w:rsidR="00FE543B" w:rsidRPr="00324A4E">
        <w:t xml:space="preserve"> Greater emphasis may </w:t>
      </w:r>
      <w:r w:rsidR="00A2134D" w:rsidRPr="00324A4E">
        <w:t xml:space="preserve">also </w:t>
      </w:r>
      <w:r w:rsidR="00FE543B" w:rsidRPr="00324A4E">
        <w:t>be needed on t</w:t>
      </w:r>
      <w:r w:rsidRPr="00324A4E">
        <w:t>he use of other monitoring equipment such as CCTV and V</w:t>
      </w:r>
      <w:r w:rsidR="00FE543B" w:rsidRPr="00324A4E">
        <w:t xml:space="preserve">irtual </w:t>
      </w:r>
      <w:r w:rsidRPr="00324A4E">
        <w:t>R</w:t>
      </w:r>
      <w:r w:rsidR="00FE543B" w:rsidRPr="00324A4E">
        <w:t xml:space="preserve">eality </w:t>
      </w:r>
      <w:r w:rsidRPr="00324A4E">
        <w:t>video</w:t>
      </w:r>
      <w:r w:rsidR="00FE543B" w:rsidRPr="00324A4E">
        <w:t>.</w:t>
      </w:r>
    </w:p>
    <w:p w14:paraId="7C23A76D" w14:textId="7A7A8EC1" w:rsidR="00AC79E4" w:rsidRDefault="00AC79E4" w:rsidP="00E40DBC">
      <w:pPr>
        <w:pStyle w:val="BodyText"/>
      </w:pPr>
      <w:r w:rsidRPr="00324A4E">
        <w:t>The technical specifications for</w:t>
      </w:r>
      <w:r w:rsidR="00A2134D" w:rsidRPr="00324A4E">
        <w:t xml:space="preserve"> VHF</w:t>
      </w:r>
      <w:r w:rsidRPr="00324A4E">
        <w:t xml:space="preserve"> radiotelephone installations, radar installations </w:t>
      </w:r>
      <w:r w:rsidR="004561BD" w:rsidRPr="00324A4E">
        <w:t xml:space="preserve">and AIS </w:t>
      </w:r>
      <w:r w:rsidRPr="00324A4E">
        <w:t xml:space="preserve">in inland waters </w:t>
      </w:r>
      <w:r w:rsidR="00A2134D" w:rsidRPr="00324A4E">
        <w:t>can be found</w:t>
      </w:r>
      <w:r w:rsidRPr="00324A4E">
        <w:t xml:space="preserve"> in the relevant international, </w:t>
      </w:r>
      <w:r w:rsidR="00A2134D" w:rsidRPr="00324A4E">
        <w:t xml:space="preserve">national or </w:t>
      </w:r>
      <w:r w:rsidRPr="00324A4E">
        <w:t>regional provisions</w:t>
      </w:r>
      <w:r w:rsidRPr="00A725C5">
        <w:t>.</w:t>
      </w:r>
    </w:p>
    <w:p w14:paraId="64F84684" w14:textId="251E98A5" w:rsidR="006F7FFA" w:rsidRDefault="006F7FFA" w:rsidP="00D22A93">
      <w:pPr>
        <w:pStyle w:val="Heading2"/>
        <w:spacing w:after="0"/>
        <w:ind w:left="578" w:hanging="578"/>
      </w:pPr>
      <w:bookmarkStart w:id="92" w:name="_Toc76633474"/>
      <w:r w:rsidRPr="006F7FFA">
        <w:t>DATA MODELS &amp; DATA ENCODING</w:t>
      </w:r>
      <w:bookmarkEnd w:id="92"/>
    </w:p>
    <w:p w14:paraId="21D2B980" w14:textId="16BED9EE" w:rsidR="006F7FFA" w:rsidRDefault="006F7FFA" w:rsidP="006F7FFA">
      <w:pPr>
        <w:pStyle w:val="Heading2separationline"/>
      </w:pPr>
    </w:p>
    <w:p w14:paraId="771F4ED8" w14:textId="77777777" w:rsidR="006F7FFA" w:rsidRDefault="006F7FFA" w:rsidP="006F7FFA">
      <w:pPr>
        <w:pStyle w:val="Heading3"/>
        <w:numPr>
          <w:ilvl w:val="2"/>
          <w:numId w:val="45"/>
        </w:numPr>
      </w:pPr>
      <w:bookmarkStart w:id="93" w:name="_Toc76633475"/>
      <w:r>
        <w:t>IALA guidance</w:t>
      </w:r>
      <w:bookmarkEnd w:id="93"/>
    </w:p>
    <w:p w14:paraId="3A263B5A" w14:textId="7EB2B89C" w:rsidR="006F7FFA" w:rsidRPr="00324A4E" w:rsidRDefault="006F7FFA" w:rsidP="006F7FFA">
      <w:pPr>
        <w:pStyle w:val="BodyText"/>
        <w:spacing w:line="240" w:lineRule="auto"/>
      </w:pPr>
      <w:r>
        <w:t xml:space="preserve">An IALA recommendation on “The Inter-VTS Exchange Format (IVEF) Service” </w:t>
      </w:r>
      <w:r w:rsidR="00864E1E">
        <w:t>(</w:t>
      </w:r>
      <w:r w:rsidR="005D2A25">
        <w:t>R</w:t>
      </w:r>
      <w:r w:rsidR="00864E1E" w:rsidRPr="00864E1E">
        <w:t>0145</w:t>
      </w:r>
      <w:r w:rsidR="00864E1E">
        <w:t xml:space="preserve">) </w:t>
      </w:r>
      <w:r>
        <w:t xml:space="preserve">provides a framework with formats and protocols for data exchange between VTS systems, stakeholders and relevant external parties to assist in the efficient deployment of services to the mariner and to the maritime community by facilitating the harmonization, connectivity and the integration </w:t>
      </w:r>
      <w:r w:rsidRPr="00324A4E">
        <w:t xml:space="preserve">of </w:t>
      </w:r>
      <w:r w:rsidR="00A2134D" w:rsidRPr="00324A4E">
        <w:t xml:space="preserve">different </w:t>
      </w:r>
      <w:r w:rsidRPr="00324A4E">
        <w:t xml:space="preserve">components.  </w:t>
      </w:r>
    </w:p>
    <w:p w14:paraId="5270AE0A" w14:textId="77777777" w:rsidR="006F7FFA" w:rsidRPr="00324A4E" w:rsidRDefault="006F7FFA" w:rsidP="0095768E">
      <w:pPr>
        <w:pStyle w:val="Heading3"/>
        <w:numPr>
          <w:ilvl w:val="2"/>
          <w:numId w:val="45"/>
        </w:numPr>
      </w:pPr>
      <w:bookmarkStart w:id="94" w:name="_Toc76633476"/>
      <w:r w:rsidRPr="00324A4E">
        <w:t>Inland waters considerations</w:t>
      </w:r>
      <w:bookmarkEnd w:id="94"/>
    </w:p>
    <w:p w14:paraId="225518BB" w14:textId="0068670C" w:rsidR="001502E9" w:rsidRPr="00324A4E" w:rsidRDefault="006F7FFA" w:rsidP="006F7FFA">
      <w:pPr>
        <w:pStyle w:val="BodyText"/>
      </w:pPr>
      <w:r w:rsidRPr="00324A4E">
        <w:t xml:space="preserve">With the increasing globalisation </w:t>
      </w:r>
      <w:r w:rsidR="00A2134D" w:rsidRPr="00324A4E">
        <w:t xml:space="preserve">and digitalization </w:t>
      </w:r>
      <w:r w:rsidRPr="00324A4E">
        <w:t>of maritime operations, the increasing emphasis on data management is likely to be of high importance in inland waters and the IALA guidance on IVEF of significant relevance.</w:t>
      </w:r>
    </w:p>
    <w:p w14:paraId="63AF1367" w14:textId="1E67ABA8" w:rsidR="006F7FFA" w:rsidRPr="00324A4E" w:rsidRDefault="001502E9" w:rsidP="006F7FFA">
      <w:pPr>
        <w:pStyle w:val="BodyText"/>
      </w:pPr>
      <w:r w:rsidRPr="00324A4E">
        <w:lastRenderedPageBreak/>
        <w:t>Network information systems in inland waters are widely used, and the compatibility of data exchange should be considered when building network information systems.</w:t>
      </w:r>
      <w:r w:rsidR="006F7FFA" w:rsidRPr="00324A4E">
        <w:t xml:space="preserve"> </w:t>
      </w:r>
    </w:p>
    <w:p w14:paraId="0A311DDB" w14:textId="78572BCE" w:rsidR="0095768E" w:rsidRDefault="0095768E" w:rsidP="006F7FFA">
      <w:pPr>
        <w:pStyle w:val="BodyText"/>
      </w:pPr>
      <w:r w:rsidRPr="00324A4E">
        <w:t xml:space="preserve">Inland VTS may </w:t>
      </w:r>
      <w:r w:rsidR="00A2134D" w:rsidRPr="00324A4E">
        <w:t xml:space="preserve">also consider </w:t>
      </w:r>
      <w:r w:rsidRPr="00324A4E">
        <w:t>collect</w:t>
      </w:r>
      <w:r w:rsidR="00A2134D" w:rsidRPr="00324A4E">
        <w:t>ing</w:t>
      </w:r>
      <w:r w:rsidRPr="00324A4E">
        <w:t xml:space="preserve"> </w:t>
      </w:r>
      <w:r w:rsidR="00A2134D" w:rsidRPr="00324A4E">
        <w:t xml:space="preserve">or updating such </w:t>
      </w:r>
      <w:r w:rsidRPr="00324A4E">
        <w:t xml:space="preserve">data from vessels passing through or navigating on fixed routes </w:t>
      </w:r>
      <w:r w:rsidR="00A2134D" w:rsidRPr="00324A4E">
        <w:t xml:space="preserve">in order </w:t>
      </w:r>
      <w:r w:rsidRPr="00324A4E">
        <w:t>to establish a database</w:t>
      </w:r>
      <w:r w:rsidR="007A078E" w:rsidRPr="00324A4E">
        <w:t xml:space="preserve"> and</w:t>
      </w:r>
      <w:r w:rsidRPr="00324A4E">
        <w:t xml:space="preserve"> facilitate</w:t>
      </w:r>
      <w:r w:rsidRPr="0095768E">
        <w:t xml:space="preserve"> traffic management.</w:t>
      </w:r>
    </w:p>
    <w:p w14:paraId="7FFCD99B" w14:textId="0966DA43" w:rsidR="0095521F" w:rsidRDefault="003167D6" w:rsidP="00D22A93">
      <w:pPr>
        <w:pStyle w:val="Heading2"/>
        <w:spacing w:after="0"/>
        <w:ind w:left="578" w:hanging="578"/>
        <w:rPr>
          <w:caps w:val="0"/>
        </w:rPr>
      </w:pPr>
      <w:bookmarkStart w:id="95" w:name="_Toc76633477"/>
      <w:bookmarkStart w:id="96" w:name="_Hlk71277380"/>
      <w:r>
        <w:rPr>
          <w:caps w:val="0"/>
        </w:rPr>
        <w:t>TRAINING &amp; ASSESSMENT</w:t>
      </w:r>
      <w:bookmarkEnd w:id="95"/>
    </w:p>
    <w:bookmarkEnd w:id="96"/>
    <w:p w14:paraId="49CFE3D4" w14:textId="77777777" w:rsidR="006F7FFA" w:rsidRPr="006F7FFA" w:rsidRDefault="006F7FFA" w:rsidP="006F7FFA">
      <w:pPr>
        <w:pStyle w:val="Heading2separationline"/>
      </w:pPr>
    </w:p>
    <w:p w14:paraId="4E6DBD9A" w14:textId="3CAAA050" w:rsidR="00C472A3" w:rsidRDefault="00C472A3" w:rsidP="00C472A3">
      <w:pPr>
        <w:pStyle w:val="Heading3"/>
      </w:pPr>
      <w:bookmarkStart w:id="97" w:name="_Toc76633478"/>
      <w:bookmarkStart w:id="98" w:name="_Hlk66885778"/>
      <w:bookmarkEnd w:id="63"/>
      <w:r>
        <w:t>IALA guidance</w:t>
      </w:r>
      <w:bookmarkStart w:id="99" w:name="_Hlk66885379"/>
      <w:bookmarkEnd w:id="97"/>
    </w:p>
    <w:bookmarkEnd w:id="98"/>
    <w:bookmarkEnd w:id="99"/>
    <w:p w14:paraId="7FFED179" w14:textId="22AD1264" w:rsidR="00C82B0E" w:rsidRDefault="00796E8C" w:rsidP="00796E8C">
      <w:pPr>
        <w:pStyle w:val="BodyText"/>
      </w:pPr>
      <w:r>
        <w:t xml:space="preserve">IALA has established international standards for </w:t>
      </w:r>
      <w:ins w:id="100" w:author="Barry" w:date="2021-09-24T14:03:00Z">
        <w:r w:rsidR="00984704">
          <w:t xml:space="preserve">VTS </w:t>
        </w:r>
      </w:ins>
      <w:r>
        <w:t>training set out in</w:t>
      </w:r>
      <w:r w:rsidR="00C82B0E">
        <w:t>:</w:t>
      </w:r>
    </w:p>
    <w:p w14:paraId="4CA0BC27" w14:textId="6762A7DC" w:rsidR="00C82B0E" w:rsidRDefault="00796E8C" w:rsidP="00D621BF">
      <w:pPr>
        <w:pStyle w:val="BodyText"/>
        <w:numPr>
          <w:ilvl w:val="0"/>
          <w:numId w:val="40"/>
        </w:numPr>
      </w:pPr>
      <w:r>
        <w:t xml:space="preserve">a recommendation on the </w:t>
      </w:r>
      <w:r w:rsidR="006F7FFA">
        <w:t>“T</w:t>
      </w:r>
      <w:r>
        <w:t xml:space="preserve">raining and </w:t>
      </w:r>
      <w:r w:rsidR="006F7FFA">
        <w:t>C</w:t>
      </w:r>
      <w:r>
        <w:t>ertification of VTS personnel</w:t>
      </w:r>
      <w:r w:rsidR="006F7FFA">
        <w:t>”</w:t>
      </w:r>
      <w:r w:rsidR="00864E1E">
        <w:t xml:space="preserve"> (</w:t>
      </w:r>
      <w:r w:rsidR="00864E1E" w:rsidRPr="00864E1E">
        <w:t>R0103</w:t>
      </w:r>
      <w:r w:rsidR="00864E1E">
        <w:t>)</w:t>
      </w:r>
      <w:r w:rsidR="00C82B0E">
        <w:t>;</w:t>
      </w:r>
    </w:p>
    <w:p w14:paraId="3075EA20" w14:textId="798E84BC" w:rsidR="00C82B0E" w:rsidRDefault="00796E8C" w:rsidP="00D621BF">
      <w:pPr>
        <w:pStyle w:val="BodyText"/>
        <w:numPr>
          <w:ilvl w:val="0"/>
          <w:numId w:val="40"/>
        </w:numPr>
      </w:pPr>
      <w:r>
        <w:t xml:space="preserve">a guideline on the </w:t>
      </w:r>
      <w:r w:rsidR="006F7FFA">
        <w:t>“R</w:t>
      </w:r>
      <w:r>
        <w:t xml:space="preserve">ecruitment </w:t>
      </w:r>
      <w:r w:rsidR="006F7FFA">
        <w:t>T</w:t>
      </w:r>
      <w:r>
        <w:t xml:space="preserve">raining and </w:t>
      </w:r>
      <w:r w:rsidR="006F7FFA">
        <w:t>C</w:t>
      </w:r>
      <w:r>
        <w:t>ertification of VTS personnel</w:t>
      </w:r>
      <w:r w:rsidR="006F7FFA">
        <w:t>”</w:t>
      </w:r>
      <w:r w:rsidR="00864E1E">
        <w:t xml:space="preserve"> (</w:t>
      </w:r>
      <w:r w:rsidR="00864E1E" w:rsidRPr="00864E1E">
        <w:t>G1156</w:t>
      </w:r>
      <w:r w:rsidR="00864E1E">
        <w:t>)</w:t>
      </w:r>
      <w:r w:rsidR="00C82B0E">
        <w:t>;</w:t>
      </w:r>
    </w:p>
    <w:p w14:paraId="7AE7AED7" w14:textId="03D80E2A" w:rsidR="00C82B0E" w:rsidRDefault="00C82B0E" w:rsidP="00D621BF">
      <w:pPr>
        <w:pStyle w:val="BodyText"/>
        <w:numPr>
          <w:ilvl w:val="0"/>
          <w:numId w:val="40"/>
        </w:numPr>
      </w:pPr>
      <w:r>
        <w:t xml:space="preserve">a guideline on the </w:t>
      </w:r>
      <w:r w:rsidR="006F7FFA">
        <w:t>“A</w:t>
      </w:r>
      <w:r>
        <w:t xml:space="preserve">ssessment </w:t>
      </w:r>
      <w:r w:rsidR="009B3CBD" w:rsidRPr="009B3CBD">
        <w:t>for Recognition of Prior Learning in VTS Training</w:t>
      </w:r>
      <w:r w:rsidR="006F7FFA">
        <w:t>”</w:t>
      </w:r>
      <w:r w:rsidR="00864E1E">
        <w:t xml:space="preserve"> (</w:t>
      </w:r>
      <w:r w:rsidR="00864E1E" w:rsidRPr="00864E1E">
        <w:t>G1017</w:t>
      </w:r>
      <w:r w:rsidR="00864E1E">
        <w:t>)</w:t>
      </w:r>
      <w:r>
        <w:t xml:space="preserve">; and </w:t>
      </w:r>
    </w:p>
    <w:p w14:paraId="75390979" w14:textId="6815A50F" w:rsidR="00C82B0E" w:rsidRDefault="00C82B0E" w:rsidP="00D621BF">
      <w:pPr>
        <w:pStyle w:val="BodyText"/>
        <w:numPr>
          <w:ilvl w:val="0"/>
          <w:numId w:val="40"/>
        </w:numPr>
      </w:pPr>
      <w:r>
        <w:t xml:space="preserve">a guideline on </w:t>
      </w:r>
      <w:r w:rsidR="006C0750">
        <w:t>“</w:t>
      </w:r>
      <w:r w:rsidR="006F7FFA">
        <w:t>S</w:t>
      </w:r>
      <w:r>
        <w:t xml:space="preserve">imulation in VTS </w:t>
      </w:r>
      <w:r w:rsidR="006F7FFA">
        <w:t>T</w:t>
      </w:r>
      <w:r>
        <w:t>raining</w:t>
      </w:r>
      <w:r w:rsidR="006F7FFA">
        <w:t>”</w:t>
      </w:r>
      <w:r w:rsidR="00864E1E">
        <w:t xml:space="preserve"> (</w:t>
      </w:r>
      <w:r w:rsidR="009E12C2">
        <w:t>G</w:t>
      </w:r>
      <w:r w:rsidR="00864E1E" w:rsidRPr="00864E1E">
        <w:t>1027</w:t>
      </w:r>
      <w:r w:rsidR="00864E1E">
        <w:t>).</w:t>
      </w:r>
    </w:p>
    <w:p w14:paraId="6FC08BAD" w14:textId="3C4BFB81" w:rsidR="00C82B0E" w:rsidRPr="00324A4E" w:rsidRDefault="00A2134D" w:rsidP="00C82B0E">
      <w:pPr>
        <w:pStyle w:val="BodyText"/>
      </w:pPr>
      <w:r w:rsidRPr="00324A4E">
        <w:t xml:space="preserve">VTS </w:t>
      </w:r>
      <w:r w:rsidR="00796E8C" w:rsidRPr="00324A4E">
        <w:t xml:space="preserve">Model </w:t>
      </w:r>
      <w:r w:rsidRPr="00324A4E">
        <w:t>C</w:t>
      </w:r>
      <w:r w:rsidR="00796E8C" w:rsidRPr="00324A4E">
        <w:t>ourses have been designed and are set out in model courses for</w:t>
      </w:r>
      <w:r w:rsidR="00C82B0E" w:rsidRPr="00324A4E">
        <w:t>:</w:t>
      </w:r>
    </w:p>
    <w:p w14:paraId="293EEEB4" w14:textId="151A129A" w:rsidR="00C82B0E" w:rsidRPr="00324A4E" w:rsidRDefault="00D8315F" w:rsidP="00D621BF">
      <w:pPr>
        <w:pStyle w:val="BodyText"/>
        <w:numPr>
          <w:ilvl w:val="0"/>
          <w:numId w:val="41"/>
        </w:numPr>
      </w:pPr>
      <w:r w:rsidRPr="00324A4E">
        <w:t>“</w:t>
      </w:r>
      <w:r w:rsidR="00796E8C" w:rsidRPr="00324A4E">
        <w:t>VTS operator</w:t>
      </w:r>
      <w:r w:rsidRPr="00324A4E">
        <w:t xml:space="preserve"> </w:t>
      </w:r>
      <w:r w:rsidR="006F7FFA" w:rsidRPr="00324A4E">
        <w:t>Training"</w:t>
      </w:r>
      <w:r w:rsidR="00864E1E" w:rsidRPr="00324A4E">
        <w:t xml:space="preserve"> (</w:t>
      </w:r>
      <w:r w:rsidR="00864E1E" w:rsidRPr="00482C30">
        <w:rPr>
          <w:highlight w:val="yellow"/>
        </w:rPr>
        <w:t>V-103/1</w:t>
      </w:r>
      <w:r w:rsidR="00864E1E" w:rsidRPr="00324A4E">
        <w:t>)</w:t>
      </w:r>
      <w:r w:rsidR="00C82B0E" w:rsidRPr="00324A4E">
        <w:t>;</w:t>
      </w:r>
    </w:p>
    <w:p w14:paraId="67506D17" w14:textId="68ED9D6C" w:rsidR="00C82B0E" w:rsidRPr="00324A4E" w:rsidRDefault="00D8315F" w:rsidP="00D621BF">
      <w:pPr>
        <w:pStyle w:val="BodyText"/>
        <w:numPr>
          <w:ilvl w:val="0"/>
          <w:numId w:val="40"/>
        </w:numPr>
      </w:pPr>
      <w:r w:rsidRPr="00324A4E">
        <w:t>“</w:t>
      </w:r>
      <w:r w:rsidR="00796E8C" w:rsidRPr="00324A4E">
        <w:t>VTS supervisor</w:t>
      </w:r>
      <w:r w:rsidRPr="00324A4E">
        <w:t xml:space="preserve"> Training”</w:t>
      </w:r>
      <w:r w:rsidR="00864E1E" w:rsidRPr="00324A4E">
        <w:t xml:space="preserve"> (</w:t>
      </w:r>
      <w:r w:rsidR="00864E1E" w:rsidRPr="00482C30">
        <w:rPr>
          <w:highlight w:val="yellow"/>
        </w:rPr>
        <w:t>V-103/2</w:t>
      </w:r>
      <w:r w:rsidR="00864E1E" w:rsidRPr="00324A4E">
        <w:t>)</w:t>
      </w:r>
      <w:r w:rsidR="00C82B0E" w:rsidRPr="00324A4E">
        <w:t>;</w:t>
      </w:r>
    </w:p>
    <w:p w14:paraId="1D45967A" w14:textId="3642D55C" w:rsidR="00C82B0E" w:rsidRPr="00324A4E" w:rsidRDefault="00D8315F" w:rsidP="00D621BF">
      <w:pPr>
        <w:pStyle w:val="BodyText"/>
        <w:numPr>
          <w:ilvl w:val="0"/>
          <w:numId w:val="40"/>
        </w:numPr>
      </w:pPr>
      <w:r w:rsidRPr="00324A4E">
        <w:t>“VTS O</w:t>
      </w:r>
      <w:r w:rsidR="00796E8C" w:rsidRPr="00324A4E">
        <w:t>n-the-</w:t>
      </w:r>
      <w:r w:rsidRPr="00324A4E">
        <w:t>J</w:t>
      </w:r>
      <w:r w:rsidR="00796E8C" w:rsidRPr="00324A4E">
        <w:t>ob-</w:t>
      </w:r>
      <w:r w:rsidRPr="00324A4E">
        <w:t>T</w:t>
      </w:r>
      <w:r w:rsidR="00796E8C" w:rsidRPr="00324A4E">
        <w:t>raining</w:t>
      </w:r>
      <w:r w:rsidRPr="00324A4E">
        <w:t>”</w:t>
      </w:r>
      <w:r w:rsidR="00864E1E" w:rsidRPr="00324A4E">
        <w:t xml:space="preserve"> (</w:t>
      </w:r>
      <w:r w:rsidR="00864E1E" w:rsidRPr="00482C30">
        <w:rPr>
          <w:highlight w:val="yellow"/>
        </w:rPr>
        <w:t>V-103/3</w:t>
      </w:r>
      <w:r w:rsidR="00864E1E" w:rsidRPr="00324A4E">
        <w:t>)</w:t>
      </w:r>
      <w:r w:rsidR="00C82B0E" w:rsidRPr="00324A4E">
        <w:t>;</w:t>
      </w:r>
    </w:p>
    <w:p w14:paraId="5AA0A051" w14:textId="42CD00DB" w:rsidR="00C82B0E" w:rsidRPr="00324A4E" w:rsidRDefault="00796E8C" w:rsidP="00D621BF">
      <w:pPr>
        <w:pStyle w:val="BodyText"/>
        <w:numPr>
          <w:ilvl w:val="0"/>
          <w:numId w:val="40"/>
        </w:numPr>
      </w:pPr>
      <w:del w:id="101" w:author="Barry" w:date="2021-09-24T14:03:00Z">
        <w:r w:rsidRPr="00324A4E" w:rsidDel="00984704">
          <w:delText xml:space="preserve">the training of </w:delText>
        </w:r>
        <w:r w:rsidR="00D8315F" w:rsidRPr="00324A4E" w:rsidDel="00984704">
          <w:delText>a</w:delText>
        </w:r>
      </w:del>
      <w:r w:rsidR="00D8315F" w:rsidRPr="00324A4E">
        <w:t xml:space="preserve"> “VTS O</w:t>
      </w:r>
      <w:r w:rsidRPr="00324A4E">
        <w:t>n-the-</w:t>
      </w:r>
      <w:r w:rsidR="00D8315F" w:rsidRPr="00324A4E">
        <w:t>J</w:t>
      </w:r>
      <w:r w:rsidRPr="00324A4E">
        <w:t xml:space="preserve">ob </w:t>
      </w:r>
      <w:r w:rsidR="00D8315F" w:rsidRPr="00324A4E">
        <w:t>T</w:t>
      </w:r>
      <w:r w:rsidRPr="00324A4E">
        <w:t xml:space="preserve">raining </w:t>
      </w:r>
      <w:r w:rsidR="00D8315F" w:rsidRPr="00324A4E">
        <w:t>I</w:t>
      </w:r>
      <w:r w:rsidRPr="00324A4E">
        <w:t>nstructor</w:t>
      </w:r>
      <w:r w:rsidR="00D8315F" w:rsidRPr="00324A4E">
        <w:t>”</w:t>
      </w:r>
      <w:r w:rsidR="00864E1E" w:rsidRPr="00324A4E">
        <w:t xml:space="preserve"> (</w:t>
      </w:r>
      <w:r w:rsidR="00864E1E" w:rsidRPr="00482C30">
        <w:rPr>
          <w:highlight w:val="yellow"/>
        </w:rPr>
        <w:t>V-103-4</w:t>
      </w:r>
      <w:r w:rsidR="00864E1E" w:rsidRPr="00324A4E">
        <w:t>)</w:t>
      </w:r>
      <w:r w:rsidR="00D8315F" w:rsidRPr="00324A4E">
        <w:t>;</w:t>
      </w:r>
      <w:r w:rsidRPr="00324A4E">
        <w:t xml:space="preserve"> and </w:t>
      </w:r>
    </w:p>
    <w:p w14:paraId="43FA4F1C" w14:textId="1C109F03" w:rsidR="00796E8C" w:rsidRPr="00324A4E" w:rsidRDefault="00D8315F" w:rsidP="00D621BF">
      <w:pPr>
        <w:pStyle w:val="BodyText"/>
        <w:numPr>
          <w:ilvl w:val="0"/>
          <w:numId w:val="40"/>
        </w:numPr>
      </w:pPr>
      <w:r w:rsidRPr="00324A4E">
        <w:t>“T</w:t>
      </w:r>
      <w:r w:rsidR="00796E8C" w:rsidRPr="00324A4E">
        <w:t xml:space="preserve">he </w:t>
      </w:r>
      <w:r w:rsidRPr="00324A4E">
        <w:t>R</w:t>
      </w:r>
      <w:r w:rsidR="00796E8C" w:rsidRPr="00324A4E">
        <w:t>evalidation</w:t>
      </w:r>
      <w:r w:rsidRPr="00324A4E">
        <w:t xml:space="preserve"> Process for </w:t>
      </w:r>
      <w:r w:rsidR="00796E8C" w:rsidRPr="00324A4E">
        <w:t xml:space="preserve">VTS </w:t>
      </w:r>
      <w:r w:rsidRPr="00324A4E">
        <w:t>Qualification and Certification”</w:t>
      </w:r>
      <w:r w:rsidR="00864E1E" w:rsidRPr="00324A4E">
        <w:t xml:space="preserve"> (</w:t>
      </w:r>
      <w:r w:rsidR="00864E1E" w:rsidRPr="00482C30">
        <w:rPr>
          <w:highlight w:val="yellow"/>
        </w:rPr>
        <w:t>V-103-5</w:t>
      </w:r>
      <w:r w:rsidR="00864E1E" w:rsidRPr="00324A4E">
        <w:t>)</w:t>
      </w:r>
      <w:r w:rsidRPr="00324A4E">
        <w:t>.</w:t>
      </w:r>
      <w:r w:rsidR="00796E8C" w:rsidRPr="00324A4E">
        <w:t xml:space="preserve"> </w:t>
      </w:r>
    </w:p>
    <w:p w14:paraId="6740D864" w14:textId="77777777" w:rsidR="00C472A3" w:rsidRPr="00324A4E" w:rsidRDefault="00C472A3" w:rsidP="00C472A3">
      <w:pPr>
        <w:pStyle w:val="Heading3"/>
      </w:pPr>
      <w:bookmarkStart w:id="102" w:name="_Toc76633479"/>
      <w:bookmarkStart w:id="103" w:name="_Hlk66885486"/>
      <w:r w:rsidRPr="00324A4E">
        <w:t>Inland waters considerations</w:t>
      </w:r>
      <w:bookmarkEnd w:id="102"/>
    </w:p>
    <w:bookmarkEnd w:id="103"/>
    <w:p w14:paraId="73AE2826" w14:textId="61E5CF4C" w:rsidR="00925586" w:rsidRPr="00324A4E" w:rsidRDefault="00C82B0E" w:rsidP="00C472A3">
      <w:pPr>
        <w:pStyle w:val="BodyText"/>
      </w:pPr>
      <w:r w:rsidRPr="00324A4E">
        <w:t>Whil</w:t>
      </w:r>
      <w:r w:rsidR="009D00A4">
        <w:t>e</w:t>
      </w:r>
      <w:r w:rsidRPr="00324A4E">
        <w:t xml:space="preserve"> it is for the national administration to mandate the training and certification requirements for </w:t>
      </w:r>
      <w:r w:rsidR="006C3CE8" w:rsidRPr="00324A4E">
        <w:t xml:space="preserve">Inland </w:t>
      </w:r>
      <w:r w:rsidRPr="00324A4E">
        <w:t xml:space="preserve">VTS personnel in inland waters, there is a clear benefit </w:t>
      </w:r>
      <w:bookmarkStart w:id="104" w:name="_Hlk71124945"/>
      <w:r w:rsidRPr="00324A4E">
        <w:t xml:space="preserve">in drawing on the international standards set by IALA for training and certification, which includes guidance on the management and accreditation of training establishments.  </w:t>
      </w:r>
    </w:p>
    <w:p w14:paraId="2B9018FE" w14:textId="77777777" w:rsidR="00925586" w:rsidRDefault="00C82B0E" w:rsidP="00C472A3">
      <w:pPr>
        <w:pStyle w:val="BodyText"/>
      </w:pPr>
      <w:r w:rsidRPr="00324A4E">
        <w:t xml:space="preserve">The use of IALA modules </w:t>
      </w:r>
      <w:r w:rsidR="00A2134D" w:rsidRPr="00324A4E">
        <w:t xml:space="preserve">within the model courses </w:t>
      </w:r>
      <w:r w:rsidRPr="00324A4E">
        <w:t xml:space="preserve">may </w:t>
      </w:r>
      <w:r w:rsidR="006718DE" w:rsidRPr="00324A4E">
        <w:t xml:space="preserve">serve as the basis for training and certification of </w:t>
      </w:r>
      <w:r w:rsidR="006C3CE8" w:rsidRPr="00324A4E">
        <w:t xml:space="preserve">Inland </w:t>
      </w:r>
      <w:r w:rsidR="006718DE" w:rsidRPr="00324A4E">
        <w:t xml:space="preserve">VTS </w:t>
      </w:r>
      <w:r w:rsidR="001E0867" w:rsidRPr="00324A4E">
        <w:t>personnel</w:t>
      </w:r>
      <w:r w:rsidR="006718DE" w:rsidRPr="00324A4E">
        <w:t xml:space="preserve"> in inland waters and </w:t>
      </w:r>
      <w:r w:rsidRPr="00324A4E">
        <w:t xml:space="preserve">enable </w:t>
      </w:r>
      <w:r w:rsidR="006718DE" w:rsidRPr="00324A4E">
        <w:t>them</w:t>
      </w:r>
      <w:r w:rsidRPr="00324A4E">
        <w:t xml:space="preserve"> to</w:t>
      </w:r>
      <w:r>
        <w:t xml:space="preserve"> transition more easily to other VTS centres as part of their career progression.  </w:t>
      </w:r>
    </w:p>
    <w:p w14:paraId="55A4F6F1" w14:textId="49FC4F04" w:rsidR="00925586" w:rsidRDefault="00C82B0E" w:rsidP="00C472A3">
      <w:pPr>
        <w:pStyle w:val="BodyText"/>
      </w:pPr>
      <w:r>
        <w:t>The closer a</w:t>
      </w:r>
      <w:r w:rsidR="006C3CE8">
        <w:t>n Inland</w:t>
      </w:r>
      <w:r>
        <w:t xml:space="preserve"> VTS is aligned to the international standard, the greater the potential for all training to be conducted to the same model course standard, thus achieving </w:t>
      </w:r>
      <w:r w:rsidR="008C7068">
        <w:t>equivalent levels of</w:t>
      </w:r>
      <w:r w:rsidR="006718DE">
        <w:t xml:space="preserve"> safety</w:t>
      </w:r>
      <w:r w:rsidR="00256396">
        <w:t>,</w:t>
      </w:r>
      <w:r w:rsidR="006718DE">
        <w:t xml:space="preserve"> </w:t>
      </w:r>
      <w:r>
        <w:t>economies of scale</w:t>
      </w:r>
      <w:r w:rsidR="00256396">
        <w:t xml:space="preserve"> and international/worldwide recognition</w:t>
      </w:r>
      <w:r w:rsidR="008C7068" w:rsidRPr="008C7068">
        <w:t xml:space="preserve"> </w:t>
      </w:r>
      <w:r w:rsidR="008C7068">
        <w:t>of certification</w:t>
      </w:r>
      <w:r>
        <w:t>.</w:t>
      </w:r>
      <w:r w:rsidR="00796BC6">
        <w:t xml:space="preserve">  </w:t>
      </w:r>
    </w:p>
    <w:p w14:paraId="2C37C578" w14:textId="6F702D68" w:rsidR="00EC0739" w:rsidRDefault="006C3CE8" w:rsidP="00C472A3">
      <w:pPr>
        <w:pStyle w:val="BodyText"/>
      </w:pPr>
      <w:r>
        <w:t>Where</w:t>
      </w:r>
      <w:bookmarkEnd w:id="104"/>
      <w:r>
        <w:t xml:space="preserve"> </w:t>
      </w:r>
      <w:r w:rsidR="00DC60ED">
        <w:t xml:space="preserve">it is assessed that </w:t>
      </w:r>
      <w:r w:rsidR="00DC60ED" w:rsidRPr="00DC60ED">
        <w:t xml:space="preserve">the establishment of an Inland VTS </w:t>
      </w:r>
      <w:r w:rsidR="00DC60ED">
        <w:t xml:space="preserve">is not </w:t>
      </w:r>
      <w:r w:rsidR="00DC60ED" w:rsidRPr="00DC60ED">
        <w:t>justif</w:t>
      </w:r>
      <w:r w:rsidR="00DC60ED">
        <w:t>ied</w:t>
      </w:r>
      <w:r w:rsidR="00DC60ED" w:rsidRPr="00DC60ED">
        <w:t xml:space="preserve"> but that some form of co-ordination of local services is required</w:t>
      </w:r>
      <w:r w:rsidR="00DC60ED">
        <w:t>,</w:t>
      </w:r>
      <w:r w:rsidR="00DC60ED" w:rsidRPr="00DC60ED">
        <w:t xml:space="preserve"> </w:t>
      </w:r>
      <w:r w:rsidR="00DC60ED">
        <w:t>t</w:t>
      </w:r>
      <w:r w:rsidR="00796BC6" w:rsidRPr="00796BC6">
        <w:t>he principles for qualification and training set out in the IALA guideline on “Local Port Services other than VTS”</w:t>
      </w:r>
      <w:r w:rsidR="00DC60ED">
        <w:t xml:space="preserve"> (G1142)</w:t>
      </w:r>
      <w:r w:rsidR="00796BC6" w:rsidRPr="00796BC6">
        <w:t xml:space="preserve"> </w:t>
      </w:r>
      <w:r w:rsidR="00765BA3">
        <w:t>should be</w:t>
      </w:r>
      <w:r w:rsidR="00796BC6" w:rsidRPr="00796BC6">
        <w:t xml:space="preserve"> consider</w:t>
      </w:r>
      <w:r w:rsidR="00765BA3">
        <w:t>ed</w:t>
      </w:r>
      <w:r w:rsidR="00796BC6" w:rsidRPr="00796BC6">
        <w:t xml:space="preserve">.   </w:t>
      </w:r>
    </w:p>
    <w:p w14:paraId="624B696F" w14:textId="77777777" w:rsidR="00796BC6" w:rsidRDefault="00710085" w:rsidP="00C472A3">
      <w:pPr>
        <w:pStyle w:val="BodyText"/>
      </w:pPr>
      <w:r w:rsidRPr="00710085">
        <w:t xml:space="preserve">Inland VTS personnel may need additional skills, which </w:t>
      </w:r>
      <w:r>
        <w:t>should</w:t>
      </w:r>
      <w:r w:rsidRPr="00710085">
        <w:t xml:space="preserve"> be taken into account when developing training courses.  </w:t>
      </w:r>
      <w:r w:rsidR="00796BC6">
        <w:t>These include:</w:t>
      </w:r>
    </w:p>
    <w:p w14:paraId="6B70DF4C" w14:textId="3D8AF0A2" w:rsidR="00796BC6" w:rsidRDefault="00710085" w:rsidP="0066328B">
      <w:pPr>
        <w:pStyle w:val="BodyText"/>
        <w:numPr>
          <w:ilvl w:val="0"/>
          <w:numId w:val="68"/>
        </w:numPr>
        <w:ind w:left="426" w:hanging="426"/>
      </w:pPr>
      <w:r w:rsidRPr="00710085">
        <w:t>the characteristics of inland waters</w:t>
      </w:r>
      <w:r w:rsidR="00796BC6">
        <w:t>;</w:t>
      </w:r>
    </w:p>
    <w:p w14:paraId="7475E4E3" w14:textId="163E4874" w:rsidR="00796BC6" w:rsidRDefault="00710085" w:rsidP="0066328B">
      <w:pPr>
        <w:pStyle w:val="BodyText"/>
        <w:numPr>
          <w:ilvl w:val="0"/>
          <w:numId w:val="68"/>
        </w:numPr>
        <w:ind w:left="426" w:hanging="426"/>
      </w:pPr>
      <w:r w:rsidRPr="00710085">
        <w:t>tracking and tracing of vessels</w:t>
      </w:r>
      <w:r w:rsidR="00796BC6">
        <w:t>;</w:t>
      </w:r>
    </w:p>
    <w:p w14:paraId="3DC70E93" w14:textId="6E6E3632" w:rsidR="00796BC6" w:rsidRDefault="00710085" w:rsidP="0066328B">
      <w:pPr>
        <w:pStyle w:val="BodyText"/>
        <w:numPr>
          <w:ilvl w:val="0"/>
          <w:numId w:val="68"/>
        </w:numPr>
        <w:ind w:left="426" w:hanging="426"/>
      </w:pPr>
      <w:r w:rsidRPr="00710085">
        <w:t>vessel reporting</w:t>
      </w:r>
      <w:r w:rsidR="00796BC6">
        <w:t>;</w:t>
      </w:r>
    </w:p>
    <w:p w14:paraId="5E449BA5" w14:textId="7AD079C0" w:rsidR="00765BA3" w:rsidRDefault="00765BA3" w:rsidP="0066328B">
      <w:pPr>
        <w:pStyle w:val="BodyText"/>
        <w:numPr>
          <w:ilvl w:val="0"/>
          <w:numId w:val="68"/>
        </w:numPr>
        <w:ind w:left="426" w:hanging="426"/>
      </w:pPr>
      <w:r>
        <w:t>routeing schemes;</w:t>
      </w:r>
    </w:p>
    <w:p w14:paraId="74F153D5" w14:textId="2B0ED4F0" w:rsidR="00796BC6" w:rsidRDefault="00796BC6" w:rsidP="0066328B">
      <w:pPr>
        <w:pStyle w:val="BodyText"/>
        <w:numPr>
          <w:ilvl w:val="0"/>
          <w:numId w:val="68"/>
        </w:numPr>
        <w:ind w:left="426" w:hanging="426"/>
      </w:pPr>
      <w:r w:rsidRPr="00796BC6">
        <w:t>local rules</w:t>
      </w:r>
      <w:r>
        <w:t xml:space="preserve"> and </w:t>
      </w:r>
      <w:r w:rsidRPr="00796BC6">
        <w:t>regulations</w:t>
      </w:r>
      <w:r>
        <w:t>;</w:t>
      </w:r>
    </w:p>
    <w:p w14:paraId="798E8C6D" w14:textId="66D351A3" w:rsidR="00796BC6" w:rsidRDefault="00796BC6" w:rsidP="0066328B">
      <w:pPr>
        <w:pStyle w:val="BodyText"/>
        <w:numPr>
          <w:ilvl w:val="0"/>
          <w:numId w:val="68"/>
        </w:numPr>
        <w:ind w:left="426" w:hanging="426"/>
      </w:pPr>
      <w:r w:rsidRPr="00563B0A">
        <w:t xml:space="preserve">special requirements and procedures for pilotage including </w:t>
      </w:r>
      <w:r>
        <w:t>cooperation skills with pilots;</w:t>
      </w:r>
    </w:p>
    <w:p w14:paraId="53EFCBA8" w14:textId="2239255C" w:rsidR="00765BA3" w:rsidRDefault="00765BA3" w:rsidP="0066328B">
      <w:pPr>
        <w:pStyle w:val="BodyText"/>
        <w:numPr>
          <w:ilvl w:val="0"/>
          <w:numId w:val="68"/>
        </w:numPr>
        <w:ind w:left="426" w:hanging="426"/>
      </w:pPr>
      <w:r w:rsidRPr="00765BA3">
        <w:lastRenderedPageBreak/>
        <w:t>the competences of the crews of inland waterway vessels</w:t>
      </w:r>
      <w:r w:rsidR="008D484B">
        <w:t>; and</w:t>
      </w:r>
    </w:p>
    <w:p w14:paraId="7EEDD782" w14:textId="13601E20" w:rsidR="00765BA3" w:rsidRDefault="00765BA3" w:rsidP="0066328B">
      <w:pPr>
        <w:pStyle w:val="BodyText"/>
        <w:numPr>
          <w:ilvl w:val="0"/>
          <w:numId w:val="68"/>
        </w:numPr>
        <w:ind w:left="426" w:hanging="426"/>
      </w:pPr>
      <w:r w:rsidRPr="00765BA3">
        <w:t>specific network equipment and systems identified in other parts of this guideline such as CCTV, VTT and short range, high-definition</w:t>
      </w:r>
      <w:r>
        <w:t xml:space="preserve"> radar</w:t>
      </w:r>
      <w:r w:rsidR="002C00AD">
        <w:t>.</w:t>
      </w:r>
    </w:p>
    <w:p w14:paraId="42447FC3" w14:textId="2245D7F2" w:rsidR="00101CAF" w:rsidRPr="00101CAF" w:rsidRDefault="00101CAF" w:rsidP="008D484B">
      <w:pPr>
        <w:pStyle w:val="BodyText"/>
      </w:pPr>
      <w:bookmarkStart w:id="105" w:name="_Hlk74759997"/>
      <w:r w:rsidRPr="00D96BA1">
        <w:t xml:space="preserve">Simulation training is an equally effective measure in </w:t>
      </w:r>
      <w:r w:rsidRPr="00ED7ADD">
        <w:t xml:space="preserve">the training of </w:t>
      </w:r>
      <w:r w:rsidR="00DC60ED">
        <w:t>I</w:t>
      </w:r>
      <w:r w:rsidRPr="00ED7ADD">
        <w:t>nland VTS personnel and the IA</w:t>
      </w:r>
      <w:r w:rsidRPr="00D96BA1">
        <w:t>LA guidance is similarly applicable.</w:t>
      </w:r>
    </w:p>
    <w:bookmarkEnd w:id="105"/>
    <w:p w14:paraId="255C68D7" w14:textId="4EB7E027" w:rsidR="00D96BA1" w:rsidRDefault="008D484B" w:rsidP="00D96BA1">
      <w:pPr>
        <w:pStyle w:val="BodyText"/>
        <w:rPr>
          <w:strike/>
        </w:rPr>
      </w:pPr>
      <w:r>
        <w:t xml:space="preserve">Consideration should be given to the promotion of communications skills to skippers </w:t>
      </w:r>
      <w:r w:rsidRPr="008D484B">
        <w:t>and other persons responsible for the navigation of inland waterway vessels</w:t>
      </w:r>
      <w:r>
        <w:t>.</w:t>
      </w:r>
    </w:p>
    <w:p w14:paraId="16D7C7A8" w14:textId="7F1F1227" w:rsidR="004241AE" w:rsidRDefault="003167D6" w:rsidP="00D22A93">
      <w:pPr>
        <w:pStyle w:val="Heading2"/>
        <w:spacing w:after="0"/>
        <w:ind w:left="578" w:hanging="578"/>
      </w:pPr>
      <w:bookmarkStart w:id="106" w:name="_Toc76633480"/>
      <w:bookmarkStart w:id="107" w:name="_Hlk66461597"/>
      <w:bookmarkStart w:id="108" w:name="_Hlk63160776"/>
      <w:r>
        <w:rPr>
          <w:caps w:val="0"/>
        </w:rPr>
        <w:t xml:space="preserve">ACCREDITATION, COMPETENCY, </w:t>
      </w:r>
      <w:r w:rsidRPr="00324A4E">
        <w:rPr>
          <w:caps w:val="0"/>
        </w:rPr>
        <w:t xml:space="preserve">CERTIFICATION </w:t>
      </w:r>
      <w:r w:rsidR="00563B0A" w:rsidRPr="00324A4E">
        <w:rPr>
          <w:caps w:val="0"/>
        </w:rPr>
        <w:t>AND</w:t>
      </w:r>
      <w:r w:rsidRPr="00324A4E">
        <w:rPr>
          <w:caps w:val="0"/>
        </w:rPr>
        <w:t xml:space="preserve"> REVALIDATION</w:t>
      </w:r>
      <w:bookmarkEnd w:id="106"/>
    </w:p>
    <w:bookmarkEnd w:id="107"/>
    <w:p w14:paraId="468D46BE" w14:textId="67E53F1A" w:rsidR="004241AE" w:rsidRDefault="004241AE" w:rsidP="004241AE">
      <w:pPr>
        <w:pStyle w:val="Heading2separationline"/>
      </w:pPr>
    </w:p>
    <w:p w14:paraId="5C274C14" w14:textId="114FEA52" w:rsidR="00C472A3" w:rsidRDefault="00C472A3" w:rsidP="00C472A3">
      <w:pPr>
        <w:pStyle w:val="Heading3"/>
      </w:pPr>
      <w:bookmarkStart w:id="109" w:name="_Toc76633481"/>
      <w:r>
        <w:t>IALA guidance</w:t>
      </w:r>
      <w:bookmarkEnd w:id="109"/>
    </w:p>
    <w:p w14:paraId="4A2354A3" w14:textId="77777777" w:rsidR="00B47F6D" w:rsidRDefault="00796E8C" w:rsidP="00D8315F">
      <w:pPr>
        <w:pStyle w:val="BodyText"/>
      </w:pPr>
      <w:r>
        <w:t>IALA specifies the practices associated with the generic accreditation of training organizations</w:t>
      </w:r>
      <w:r w:rsidR="00D8315F">
        <w:t xml:space="preserve"> in a recommendation on “Accreditation of Training Organisations”</w:t>
      </w:r>
      <w:r w:rsidR="00B47F6D" w:rsidRPr="00B47F6D">
        <w:t xml:space="preserve"> </w:t>
      </w:r>
      <w:r w:rsidR="00B47F6D">
        <w:t>(</w:t>
      </w:r>
      <w:r w:rsidR="00B47F6D" w:rsidRPr="00B47F6D">
        <w:t>R0149</w:t>
      </w:r>
      <w:r w:rsidR="00B47F6D">
        <w:t>)</w:t>
      </w:r>
      <w:r>
        <w:t>.</w:t>
      </w:r>
    </w:p>
    <w:p w14:paraId="710A0A40" w14:textId="5F40394E" w:rsidR="00796E8C" w:rsidRDefault="00D8315F" w:rsidP="00D8315F">
      <w:pPr>
        <w:pStyle w:val="BodyText"/>
      </w:pPr>
      <w:r>
        <w:t>For VTS training, d</w:t>
      </w:r>
      <w:r w:rsidR="00796E8C">
        <w:t xml:space="preserve">etailed guidance is provided </w:t>
      </w:r>
      <w:r>
        <w:t xml:space="preserve">in a guideline on </w:t>
      </w:r>
      <w:r w:rsidR="00796E8C">
        <w:t xml:space="preserve">the </w:t>
      </w:r>
      <w:ins w:id="110" w:author="Barry" w:date="2021-09-24T14:04:00Z">
        <w:r w:rsidR="00984704" w:rsidRPr="00C05C0D">
          <w:rPr>
            <w:highlight w:val="yellow"/>
          </w:rPr>
          <w:t>“Accreditation of VTS Training Organizations and Approval to Deliver IALA Model Courses” (G1014).</w:t>
        </w:r>
      </w:ins>
      <w:del w:id="111" w:author="Barry" w:date="2021-09-24T14:04:00Z">
        <w:r w:rsidDel="00984704">
          <w:delText>“A</w:delText>
        </w:r>
        <w:r w:rsidR="00796E8C" w:rsidDel="00984704">
          <w:delText xml:space="preserve">ccreditation and </w:delText>
        </w:r>
        <w:r w:rsidDel="00984704">
          <w:delText>A</w:delText>
        </w:r>
        <w:r w:rsidR="00796E8C" w:rsidDel="00984704">
          <w:delText xml:space="preserve">pproval </w:delText>
        </w:r>
        <w:r w:rsidDel="00984704">
          <w:delText>P</w:delText>
        </w:r>
        <w:r w:rsidR="00796E8C" w:rsidDel="00984704">
          <w:delText xml:space="preserve">rocess for VTS </w:delText>
        </w:r>
        <w:r w:rsidDel="00984704">
          <w:delText>T</w:delText>
        </w:r>
        <w:r w:rsidR="00796E8C" w:rsidDel="00984704">
          <w:delText>raining</w:delText>
        </w:r>
        <w:r w:rsidDel="00984704">
          <w:delText xml:space="preserve"> Courses”</w:delText>
        </w:r>
        <w:r w:rsidR="00B47F6D" w:rsidDel="00984704">
          <w:delText xml:space="preserve"> (</w:delText>
        </w:r>
        <w:r w:rsidR="00B47F6D" w:rsidRPr="00FC05E7" w:rsidDel="00984704">
          <w:rPr>
            <w:highlight w:val="yellow"/>
          </w:rPr>
          <w:delText>G</w:delText>
        </w:r>
        <w:r w:rsidR="00FC05E7" w:rsidRPr="00FC05E7" w:rsidDel="00984704">
          <w:rPr>
            <w:highlight w:val="yellow"/>
          </w:rPr>
          <w:delText>uideline</w:delText>
        </w:r>
        <w:r w:rsidR="00FC05E7" w:rsidDel="00984704">
          <w:delText xml:space="preserve"> </w:delText>
        </w:r>
        <w:r w:rsidR="00B47F6D" w:rsidRPr="00B47F6D" w:rsidDel="00984704">
          <w:delText>1014</w:delText>
        </w:r>
        <w:r w:rsidR="00B47F6D" w:rsidDel="00984704">
          <w:delText>)</w:delText>
        </w:r>
        <w:r w:rsidR="00796E8C" w:rsidDel="00984704">
          <w:delText>.</w:delText>
        </w:r>
      </w:del>
    </w:p>
    <w:p w14:paraId="5FAB5430" w14:textId="77777777" w:rsidR="00C472A3" w:rsidRDefault="00C472A3" w:rsidP="00C472A3">
      <w:pPr>
        <w:pStyle w:val="Heading3"/>
      </w:pPr>
      <w:bookmarkStart w:id="112" w:name="_Toc76633482"/>
      <w:r>
        <w:t>Inland waters considerations</w:t>
      </w:r>
      <w:bookmarkEnd w:id="112"/>
    </w:p>
    <w:p w14:paraId="33B63F18" w14:textId="0E18C60C" w:rsidR="000A28EC" w:rsidRPr="004E6E3E" w:rsidRDefault="000A28EC" w:rsidP="00C472A3">
      <w:pPr>
        <w:pStyle w:val="BodyText"/>
      </w:pPr>
      <w:r w:rsidRPr="004E6E3E">
        <w:t>The previous section on “Training and Assessment” identifies the benefits of drawing on the international standards set by IALA for training and certification</w:t>
      </w:r>
      <w:r w:rsidR="001E0867" w:rsidRPr="004E6E3E">
        <w:t xml:space="preserve"> </w:t>
      </w:r>
      <w:r w:rsidRPr="004E6E3E">
        <w:t xml:space="preserve">as the basis for training and certification of </w:t>
      </w:r>
      <w:r w:rsidR="00DC60ED">
        <w:t xml:space="preserve">Inland </w:t>
      </w:r>
      <w:r w:rsidRPr="004E6E3E">
        <w:t xml:space="preserve">VTS </w:t>
      </w:r>
      <w:r w:rsidR="001E0867" w:rsidRPr="004E6E3E">
        <w:t>personnel</w:t>
      </w:r>
      <w:r w:rsidRPr="004E6E3E">
        <w:t xml:space="preserve"> in inland waters </w:t>
      </w:r>
      <w:r w:rsidR="00CF1760" w:rsidRPr="004E6E3E">
        <w:t>to</w:t>
      </w:r>
      <w:r w:rsidRPr="004E6E3E">
        <w:t xml:space="preserve"> enable them to transition more easily to other VTS centres as part of their career progression.  </w:t>
      </w:r>
      <w:r w:rsidR="001E0867" w:rsidRPr="004E6E3E">
        <w:t xml:space="preserve">It also </w:t>
      </w:r>
      <w:r w:rsidR="001E0867" w:rsidRPr="00324A4E">
        <w:t>recogni</w:t>
      </w:r>
      <w:r w:rsidR="00563B0A" w:rsidRPr="00324A4E">
        <w:t>z</w:t>
      </w:r>
      <w:r w:rsidR="001E0867" w:rsidRPr="00324A4E">
        <w:t>es that t</w:t>
      </w:r>
      <w:r w:rsidRPr="00324A4E">
        <w:t>he closer a</w:t>
      </w:r>
      <w:r w:rsidR="00DC60ED" w:rsidRPr="00324A4E">
        <w:t>n Inland</w:t>
      </w:r>
      <w:r w:rsidRPr="00324A4E">
        <w:t xml:space="preserve"> VTS is aligned to the international standard, the greater the potential for all training to be</w:t>
      </w:r>
      <w:r w:rsidRPr="004E6E3E">
        <w:t xml:space="preserve"> conducted to the same model course standard, achieving equivalent levels of safety, economies of scale and international/worldwide recognition of certification.</w:t>
      </w:r>
    </w:p>
    <w:p w14:paraId="2B5A7EB5" w14:textId="2D268F2C" w:rsidR="00C472A3" w:rsidRPr="004241AE" w:rsidRDefault="00CF1760" w:rsidP="00C06E84">
      <w:pPr>
        <w:pStyle w:val="BodyText"/>
      </w:pPr>
      <w:r w:rsidRPr="004E6E3E">
        <w:t xml:space="preserve">It follows, therefore, that similar processes of accreditation, competency, certification and revalidation should be adopted if these benefits are to be realized.  </w:t>
      </w:r>
    </w:p>
    <w:p w14:paraId="765A7343" w14:textId="43C7080C" w:rsidR="004241AE" w:rsidRDefault="003167D6" w:rsidP="00D22A93">
      <w:pPr>
        <w:pStyle w:val="Heading2"/>
        <w:spacing w:after="0"/>
        <w:ind w:left="578" w:hanging="578"/>
      </w:pPr>
      <w:bookmarkStart w:id="113" w:name="_Toc76633483"/>
      <w:r>
        <w:rPr>
          <w:caps w:val="0"/>
        </w:rPr>
        <w:t>RISK MANAGEMENT</w:t>
      </w:r>
      <w:bookmarkEnd w:id="113"/>
    </w:p>
    <w:p w14:paraId="62B21A2C" w14:textId="014AB8C2" w:rsidR="004241AE" w:rsidRDefault="004241AE" w:rsidP="004241AE">
      <w:pPr>
        <w:pStyle w:val="Heading2separationline"/>
      </w:pPr>
    </w:p>
    <w:p w14:paraId="13D29262" w14:textId="708DB9E2" w:rsidR="00C472A3" w:rsidRDefault="00C472A3" w:rsidP="00C472A3">
      <w:pPr>
        <w:pStyle w:val="Heading3"/>
      </w:pPr>
      <w:bookmarkStart w:id="114" w:name="_Toc76633484"/>
      <w:r>
        <w:t>IALA guidance</w:t>
      </w:r>
      <w:bookmarkEnd w:id="114"/>
    </w:p>
    <w:p w14:paraId="7BE42C47" w14:textId="77777777" w:rsidR="00C82B0E" w:rsidRDefault="00796E8C" w:rsidP="00796E8C">
      <w:pPr>
        <w:pStyle w:val="BodyText"/>
      </w:pPr>
      <w:r w:rsidRPr="00922D9F">
        <w:t>IALA provides guidance on risk assessment processes that assist in assessing the need for a VTS through risk management in</w:t>
      </w:r>
      <w:r w:rsidR="00C82B0E">
        <w:t>:</w:t>
      </w:r>
    </w:p>
    <w:p w14:paraId="016696D5" w14:textId="70BE8491" w:rsidR="00C82B0E" w:rsidRDefault="00796E8C" w:rsidP="00D8315F">
      <w:pPr>
        <w:pStyle w:val="BodyText"/>
        <w:numPr>
          <w:ilvl w:val="0"/>
          <w:numId w:val="42"/>
        </w:numPr>
      </w:pPr>
      <w:r w:rsidRPr="007B3C1F">
        <w:t xml:space="preserve">a </w:t>
      </w:r>
      <w:r w:rsidR="00D8315F">
        <w:t>generic</w:t>
      </w:r>
      <w:r w:rsidR="00D8315F" w:rsidRPr="007B3C1F">
        <w:t xml:space="preserve"> </w:t>
      </w:r>
      <w:r w:rsidRPr="007B3C1F">
        <w:t>recommendation</w:t>
      </w:r>
      <w:r w:rsidR="00C82B0E">
        <w:t xml:space="preserve"> </w:t>
      </w:r>
      <w:r w:rsidR="00D8315F">
        <w:t>on “R</w:t>
      </w:r>
      <w:r w:rsidR="00C82B0E" w:rsidRPr="00C82B0E">
        <w:t xml:space="preserve">isk </w:t>
      </w:r>
      <w:r w:rsidR="00D8315F">
        <w:t>M</w:t>
      </w:r>
      <w:r w:rsidR="00C82B0E" w:rsidRPr="00C82B0E">
        <w:t>anagement</w:t>
      </w:r>
      <w:r w:rsidR="00D8315F">
        <w:t xml:space="preserve"> for Marine Aids to Navigation</w:t>
      </w:r>
      <w:r w:rsidR="002B1FF4">
        <w:t>”</w:t>
      </w:r>
      <w:r w:rsidR="00B47F6D" w:rsidRPr="00B47F6D">
        <w:t xml:space="preserve"> </w:t>
      </w:r>
      <w:r w:rsidR="00B47F6D">
        <w:t>(</w:t>
      </w:r>
      <w:r w:rsidR="00B47F6D" w:rsidRPr="00B47F6D">
        <w:t>R1002</w:t>
      </w:r>
      <w:r w:rsidR="00B47F6D">
        <w:t>)</w:t>
      </w:r>
      <w:r w:rsidR="00C82B0E">
        <w:t>;</w:t>
      </w:r>
      <w:r w:rsidRPr="007F2051">
        <w:t xml:space="preserve"> and</w:t>
      </w:r>
    </w:p>
    <w:p w14:paraId="5FC16BA2" w14:textId="5D8CB5C8" w:rsidR="00796E8C" w:rsidRPr="00503909" w:rsidRDefault="00796E8C" w:rsidP="00D621BF">
      <w:pPr>
        <w:pStyle w:val="BodyText"/>
        <w:numPr>
          <w:ilvl w:val="0"/>
          <w:numId w:val="42"/>
        </w:numPr>
      </w:pPr>
      <w:r w:rsidRPr="00503909">
        <w:t>a</w:t>
      </w:r>
      <w:r w:rsidR="00C82B0E">
        <w:t xml:space="preserve"> </w:t>
      </w:r>
      <w:r w:rsidRPr="00503909">
        <w:t>guideline</w:t>
      </w:r>
      <w:r w:rsidR="00C82B0E">
        <w:t xml:space="preserve"> on </w:t>
      </w:r>
      <w:r w:rsidR="002B1FF4">
        <w:t>“R</w:t>
      </w:r>
      <w:r w:rsidR="00C82B0E">
        <w:t xml:space="preserve">isk </w:t>
      </w:r>
      <w:r w:rsidR="002B1FF4">
        <w:t>M</w:t>
      </w:r>
      <w:r w:rsidR="00C82B0E">
        <w:t>anagement</w:t>
      </w:r>
      <w:r w:rsidR="002B1FF4">
        <w:t>”</w:t>
      </w:r>
      <w:r w:rsidR="00B47F6D" w:rsidRPr="00B47F6D">
        <w:t xml:space="preserve"> </w:t>
      </w:r>
      <w:r w:rsidR="00B47F6D">
        <w:t>(</w:t>
      </w:r>
      <w:r w:rsidR="00B47F6D" w:rsidRPr="00FC05E7">
        <w:rPr>
          <w:highlight w:val="yellow"/>
        </w:rPr>
        <w:t>Guideline</w:t>
      </w:r>
      <w:r w:rsidR="00B47F6D" w:rsidRPr="00B47F6D">
        <w:t xml:space="preserve"> 1018</w:t>
      </w:r>
      <w:r w:rsidR="00B47F6D">
        <w:t>)</w:t>
      </w:r>
      <w:r w:rsidRPr="00503909">
        <w:t xml:space="preserve">.  </w:t>
      </w:r>
    </w:p>
    <w:p w14:paraId="0E857D73" w14:textId="5566127D" w:rsidR="00C82B0E" w:rsidRDefault="00796E8C" w:rsidP="00796E8C">
      <w:pPr>
        <w:pStyle w:val="BodyText"/>
      </w:pPr>
      <w:r w:rsidRPr="00F75B58">
        <w:t>Three risk management tools are offered</w:t>
      </w:r>
      <w:r w:rsidR="002B1FF4">
        <w:t xml:space="preserve"> in guidelines on</w:t>
      </w:r>
      <w:r w:rsidRPr="00F75B58">
        <w:t xml:space="preserve">: </w:t>
      </w:r>
    </w:p>
    <w:p w14:paraId="7B7A6112" w14:textId="0A104D8F" w:rsidR="00C82B0E" w:rsidRDefault="002B1FF4" w:rsidP="002B1FF4">
      <w:pPr>
        <w:pStyle w:val="BodyText"/>
        <w:numPr>
          <w:ilvl w:val="0"/>
          <w:numId w:val="43"/>
        </w:numPr>
      </w:pPr>
      <w:r>
        <w:t>“The Use of IALA Waterway Risk Assessment Programme (</w:t>
      </w:r>
      <w:r w:rsidR="00796E8C" w:rsidRPr="00F75B58">
        <w:t>IWRAP Mk I</w:t>
      </w:r>
      <w:r>
        <w:t>)</w:t>
      </w:r>
      <w:r w:rsidR="00D30DD3">
        <w:t>”</w:t>
      </w:r>
      <w:r w:rsidR="00B47F6D">
        <w:t xml:space="preserve"> (G1123)</w:t>
      </w:r>
      <w:r w:rsidR="00C82B0E">
        <w:t>;</w:t>
      </w:r>
    </w:p>
    <w:p w14:paraId="50E8D46F" w14:textId="3B9A3070" w:rsidR="00C82B0E" w:rsidRDefault="002B1FF4" w:rsidP="002B1FF4">
      <w:pPr>
        <w:pStyle w:val="BodyText"/>
        <w:numPr>
          <w:ilvl w:val="0"/>
          <w:numId w:val="43"/>
        </w:numPr>
      </w:pPr>
      <w:r>
        <w:t>“The Use of Ports and Waterways Safety Assessment (</w:t>
      </w:r>
      <w:r w:rsidR="00796E8C" w:rsidRPr="00D929C7">
        <w:t>PAWSA</w:t>
      </w:r>
      <w:r>
        <w:t>)</w:t>
      </w:r>
      <w:r w:rsidR="00796E8C" w:rsidRPr="00D929C7">
        <w:t xml:space="preserve"> Mk II</w:t>
      </w:r>
      <w:r>
        <w:t xml:space="preserve"> </w:t>
      </w:r>
      <w:r w:rsidR="002203C2">
        <w:t>Tool” (</w:t>
      </w:r>
      <w:r w:rsidR="00B47F6D">
        <w:t>G1124)</w:t>
      </w:r>
      <w:r w:rsidR="00C82B0E">
        <w:t>;</w:t>
      </w:r>
      <w:r w:rsidR="00796E8C" w:rsidRPr="00D929C7">
        <w:t xml:space="preserve"> and</w:t>
      </w:r>
    </w:p>
    <w:p w14:paraId="1A4B1619" w14:textId="5647CEA4" w:rsidR="00796E8C" w:rsidRDefault="002B1FF4" w:rsidP="002B1FF4">
      <w:pPr>
        <w:pStyle w:val="BodyText"/>
        <w:numPr>
          <w:ilvl w:val="0"/>
          <w:numId w:val="43"/>
        </w:numPr>
      </w:pPr>
      <w:r>
        <w:t>“The Use of the Simplified IALA Risk Assessment Method (</w:t>
      </w:r>
      <w:r w:rsidR="00796E8C" w:rsidRPr="00D929C7">
        <w:t>SIRA</w:t>
      </w:r>
      <w:r>
        <w:t>)”</w:t>
      </w:r>
      <w:r w:rsidR="00B47F6D">
        <w:t xml:space="preserve"> (G1138)</w:t>
      </w:r>
      <w:r w:rsidR="00F7404E">
        <w:t>.</w:t>
      </w:r>
    </w:p>
    <w:p w14:paraId="77F613E4" w14:textId="77777777" w:rsidR="00C472A3" w:rsidRDefault="00C472A3" w:rsidP="00C472A3">
      <w:pPr>
        <w:pStyle w:val="Heading3"/>
      </w:pPr>
      <w:bookmarkStart w:id="115" w:name="_Toc76633485"/>
      <w:r>
        <w:t>Inland waters considerations</w:t>
      </w:r>
      <w:bookmarkEnd w:id="115"/>
    </w:p>
    <w:p w14:paraId="575F507D" w14:textId="67727F37" w:rsidR="00C82B0E" w:rsidRPr="00324A4E" w:rsidRDefault="00563B0A" w:rsidP="00C82B0E">
      <w:pPr>
        <w:pStyle w:val="BodyText"/>
      </w:pPr>
      <w:r w:rsidRPr="00324A4E">
        <w:t>The g</w:t>
      </w:r>
      <w:r w:rsidR="00C82B0E" w:rsidRPr="00324A4E">
        <w:t xml:space="preserve">uidance on the assessment of risk is based on international, territorial and coastal areas and in ports/harbours.  The tools set out in the IWRAP and PAWSA models may prove to be too sophisticated for an inland waterway.  </w:t>
      </w:r>
      <w:r w:rsidRPr="00324A4E">
        <w:t xml:space="preserve">However, </w:t>
      </w:r>
      <w:r w:rsidR="00C82B0E" w:rsidRPr="00324A4E">
        <w:t>SIRA provides a simpler process that may be more relevant.  Nevertheless, all draw on the capture of AIS information as important source data and this may still be very relevant to risk assessment of inland waters where such data can be gathered.</w:t>
      </w:r>
    </w:p>
    <w:p w14:paraId="7E9FBFD8" w14:textId="2FB05B46" w:rsidR="00C82B0E" w:rsidRPr="00324A4E" w:rsidRDefault="00C82B0E" w:rsidP="00732372">
      <w:pPr>
        <w:pStyle w:val="BodyText"/>
      </w:pPr>
      <w:r w:rsidRPr="00324A4E">
        <w:t>Whil</w:t>
      </w:r>
      <w:r w:rsidR="009D00A4">
        <w:t>e</w:t>
      </w:r>
      <w:r w:rsidRPr="00324A4E">
        <w:t xml:space="preserve"> the IALA recommendation on the establishment of a VTS </w:t>
      </w:r>
      <w:r w:rsidR="00732372">
        <w:t>(R0119) and the associated guideline on establishing, planning and implementing a VTS (G1150) are</w:t>
      </w:r>
      <w:r w:rsidRPr="00324A4E">
        <w:t xml:space="preserve"> based on the requirements for SOLAS vessels and IMO </w:t>
      </w:r>
      <w:r w:rsidRPr="00324A4E">
        <w:lastRenderedPageBreak/>
        <w:t xml:space="preserve">provisions, these documents set out basic principles, many of which will </w:t>
      </w:r>
      <w:r w:rsidR="00563B0A" w:rsidRPr="00324A4E">
        <w:t xml:space="preserve">also </w:t>
      </w:r>
      <w:r w:rsidRPr="00324A4E">
        <w:t>be of significant relevance to a</w:t>
      </w:r>
      <w:r w:rsidR="00402707" w:rsidRPr="00324A4E">
        <w:t>n Inland</w:t>
      </w:r>
      <w:r w:rsidRPr="00324A4E">
        <w:t xml:space="preserve"> VTS.</w:t>
      </w:r>
    </w:p>
    <w:p w14:paraId="142A68DE" w14:textId="50E45232" w:rsidR="00C472A3" w:rsidRPr="00D929C7" w:rsidRDefault="00EC0739" w:rsidP="00796E8C">
      <w:pPr>
        <w:pStyle w:val="BodyText"/>
      </w:pPr>
      <w:r w:rsidRPr="00324A4E">
        <w:t xml:space="preserve">The traffic characteristics of inland waters and the requirements of </w:t>
      </w:r>
      <w:r w:rsidR="002874BD" w:rsidRPr="00324A4E">
        <w:t>local, regional and national rules, regulations</w:t>
      </w:r>
      <w:r w:rsidR="002874BD">
        <w:t xml:space="preserve"> and </w:t>
      </w:r>
      <w:r w:rsidRPr="00EC0739">
        <w:t>conventions</w:t>
      </w:r>
      <w:r w:rsidR="002874BD">
        <w:t xml:space="preserve"> relating to </w:t>
      </w:r>
      <w:r w:rsidRPr="00EC0739">
        <w:t>inland waters should be taken into consideration when conducting risk assessment.</w:t>
      </w:r>
    </w:p>
    <w:p w14:paraId="2B6C7A07" w14:textId="17758334" w:rsidR="001454EC" w:rsidRDefault="003167D6" w:rsidP="00D22A93">
      <w:pPr>
        <w:pStyle w:val="Heading2"/>
        <w:spacing w:after="0"/>
        <w:ind w:left="578" w:hanging="578"/>
      </w:pPr>
      <w:bookmarkStart w:id="116" w:name="_Toc76633486"/>
      <w:r>
        <w:rPr>
          <w:caps w:val="0"/>
        </w:rPr>
        <w:t>QUALITY MANAGEMENT</w:t>
      </w:r>
      <w:bookmarkEnd w:id="116"/>
    </w:p>
    <w:bookmarkEnd w:id="64"/>
    <w:bookmarkEnd w:id="108"/>
    <w:p w14:paraId="4A16886A" w14:textId="163F6E48" w:rsidR="001454EC" w:rsidRDefault="001454EC" w:rsidP="001454EC">
      <w:pPr>
        <w:pStyle w:val="Heading2separationline"/>
      </w:pPr>
    </w:p>
    <w:p w14:paraId="6EA10A59" w14:textId="5CF46204" w:rsidR="00C472A3" w:rsidRDefault="00C472A3" w:rsidP="00C472A3">
      <w:pPr>
        <w:pStyle w:val="Heading3"/>
      </w:pPr>
      <w:bookmarkStart w:id="117" w:name="_Toc76633487"/>
      <w:bookmarkStart w:id="118" w:name="_Hlk66887560"/>
      <w:r>
        <w:t>IALA guidance</w:t>
      </w:r>
      <w:bookmarkEnd w:id="117"/>
    </w:p>
    <w:bookmarkEnd w:id="118"/>
    <w:p w14:paraId="09180ABB" w14:textId="5D6CF01E" w:rsidR="00B47F6D" w:rsidRDefault="00925586" w:rsidP="002B1FF4">
      <w:pPr>
        <w:pStyle w:val="BodyText"/>
      </w:pPr>
      <w:r>
        <w:t>Where</w:t>
      </w:r>
      <w:r w:rsidR="00796E8C" w:rsidRPr="008D6B65">
        <w:t xml:space="preserve"> a </w:t>
      </w:r>
      <w:r w:rsidR="002B1FF4" w:rsidRPr="008D6B65">
        <w:t>formal</w:t>
      </w:r>
      <w:r w:rsidR="002B1FF4">
        <w:t xml:space="preserve">ly appointed </w:t>
      </w:r>
      <w:r w:rsidR="00796E8C" w:rsidRPr="008D6B65">
        <w:t>VTS is</w:t>
      </w:r>
      <w:r w:rsidR="002B1FF4">
        <w:t xml:space="preserve"> established</w:t>
      </w:r>
      <w:r w:rsidR="00796E8C" w:rsidRPr="008D6B65">
        <w:t xml:space="preserve">, a quality management structure is considered necessary.  IALA provides guidance on quality management </w:t>
      </w:r>
      <w:r w:rsidR="00796E8C">
        <w:t>in the form of</w:t>
      </w:r>
      <w:r w:rsidR="00B47F6D">
        <w:t>:</w:t>
      </w:r>
    </w:p>
    <w:p w14:paraId="02A55BEB" w14:textId="3744A91B" w:rsidR="00065CB0" w:rsidRDefault="00796E8C" w:rsidP="00B47F6D">
      <w:pPr>
        <w:pStyle w:val="BodyText"/>
        <w:numPr>
          <w:ilvl w:val="0"/>
          <w:numId w:val="71"/>
        </w:numPr>
      </w:pPr>
      <w:r>
        <w:t>a recommendation</w:t>
      </w:r>
      <w:r w:rsidR="002B1FF4">
        <w:t xml:space="preserve"> on “Quality Management for Aids to Navigation Authorities”</w:t>
      </w:r>
      <w:r w:rsidR="00065CB0" w:rsidRPr="00065CB0">
        <w:t xml:space="preserve"> </w:t>
      </w:r>
      <w:r w:rsidR="00065CB0">
        <w:t>(</w:t>
      </w:r>
      <w:r w:rsidR="00065CB0" w:rsidRPr="00065CB0">
        <w:t>R0132</w:t>
      </w:r>
      <w:r w:rsidR="00065CB0">
        <w:t>);</w:t>
      </w:r>
      <w:r w:rsidRPr="008D6B65">
        <w:t xml:space="preserve"> </w:t>
      </w:r>
      <w:r>
        <w:t>and</w:t>
      </w:r>
    </w:p>
    <w:p w14:paraId="0045A9A1" w14:textId="60185476" w:rsidR="00796E8C" w:rsidRDefault="00796E8C" w:rsidP="00324A4E">
      <w:pPr>
        <w:pStyle w:val="BodyText"/>
        <w:numPr>
          <w:ilvl w:val="0"/>
          <w:numId w:val="71"/>
        </w:numPr>
      </w:pPr>
      <w:r>
        <w:t>an associated guideline</w:t>
      </w:r>
      <w:r w:rsidR="002B1FF4">
        <w:t xml:space="preserve"> on “Quality Management Systems for Aids to Navigation Service Delivery”</w:t>
      </w:r>
      <w:r w:rsidR="00065CB0">
        <w:t xml:space="preserve"> (</w:t>
      </w:r>
      <w:r w:rsidR="00065CB0" w:rsidRPr="00FC05E7">
        <w:rPr>
          <w:highlight w:val="yellow"/>
        </w:rPr>
        <w:t>Guideline</w:t>
      </w:r>
      <w:r w:rsidR="00065CB0" w:rsidRPr="00065CB0">
        <w:t xml:space="preserve"> 1052</w:t>
      </w:r>
      <w:r w:rsidR="00065CB0">
        <w:t>)</w:t>
      </w:r>
      <w:r>
        <w:t>.</w:t>
      </w:r>
    </w:p>
    <w:p w14:paraId="118345F4" w14:textId="77777777" w:rsidR="00C472A3" w:rsidRDefault="00C472A3" w:rsidP="00C472A3">
      <w:pPr>
        <w:pStyle w:val="Heading3"/>
      </w:pPr>
      <w:bookmarkStart w:id="119" w:name="_Toc76633488"/>
      <w:bookmarkStart w:id="120" w:name="_Hlk66887572"/>
      <w:r>
        <w:t>Inland waters considerations</w:t>
      </w:r>
      <w:bookmarkEnd w:id="119"/>
    </w:p>
    <w:bookmarkEnd w:id="120"/>
    <w:p w14:paraId="0C5F74AE" w14:textId="1884F47A" w:rsidR="00C82B0E" w:rsidRPr="00324A4E" w:rsidRDefault="00C82B0E" w:rsidP="00C82B0E">
      <w:pPr>
        <w:pStyle w:val="BodyText"/>
      </w:pPr>
      <w:r>
        <w:t>A</w:t>
      </w:r>
      <w:r w:rsidR="00402707">
        <w:t>n Inland</w:t>
      </w:r>
      <w:r>
        <w:t xml:space="preserve"> VTS should have a quality management system in place </w:t>
      </w:r>
      <w:ins w:id="121" w:author="Barry" w:date="2021-09-24T14:05:00Z">
        <w:r w:rsidR="00984704">
          <w:t>where</w:t>
        </w:r>
      </w:ins>
      <w:del w:id="122" w:author="Barry" w:date="2021-09-24T14:05:00Z">
        <w:r w:rsidDel="00984704">
          <w:delText>and</w:delText>
        </w:r>
      </w:del>
      <w:r>
        <w:t xml:space="preserve"> auditing </w:t>
      </w:r>
      <w:ins w:id="123" w:author="Barry" w:date="2021-09-24T14:05:00Z">
        <w:r w:rsidR="00984704">
          <w:t xml:space="preserve">should </w:t>
        </w:r>
      </w:ins>
      <w:r>
        <w:t>form</w:t>
      </w:r>
      <w:del w:id="124" w:author="Barry" w:date="2021-09-24T14:05:00Z">
        <w:r w:rsidDel="00984704">
          <w:delText>s</w:delText>
        </w:r>
      </w:del>
      <w:r>
        <w:t xml:space="preserve"> part of </w:t>
      </w:r>
      <w:ins w:id="125" w:author="Barry" w:date="2021-09-24T14:05:00Z">
        <w:r w:rsidR="00984704">
          <w:t>such a</w:t>
        </w:r>
      </w:ins>
      <w:del w:id="126" w:author="Barry" w:date="2021-09-24T14:05:00Z">
        <w:r w:rsidDel="00984704">
          <w:delText>this</w:delText>
        </w:r>
      </w:del>
      <w:r>
        <w:t xml:space="preserve"> process.  The IALA guidance may be adapted as appropriate</w:t>
      </w:r>
      <w:r w:rsidR="002874BD">
        <w:t xml:space="preserve"> taking into </w:t>
      </w:r>
      <w:r w:rsidR="002874BD" w:rsidRPr="00324A4E">
        <w:t xml:space="preserve">account </w:t>
      </w:r>
      <w:r w:rsidR="004C726C" w:rsidRPr="00324A4E">
        <w:t xml:space="preserve">relevant </w:t>
      </w:r>
      <w:r w:rsidR="00324A4E" w:rsidRPr="00324A4E">
        <w:t>national,</w:t>
      </w:r>
      <w:r w:rsidR="002874BD" w:rsidRPr="00324A4E">
        <w:t xml:space="preserve"> regional and </w:t>
      </w:r>
      <w:r w:rsidR="004C726C" w:rsidRPr="00324A4E">
        <w:t>local</w:t>
      </w:r>
      <w:r w:rsidR="002874BD" w:rsidRPr="00324A4E">
        <w:t xml:space="preserve"> requirements</w:t>
      </w:r>
      <w:r w:rsidRPr="00324A4E">
        <w:t>.</w:t>
      </w:r>
    </w:p>
    <w:p w14:paraId="294A7828" w14:textId="2D072B8A" w:rsidR="00EF4870" w:rsidRPr="00324A4E" w:rsidRDefault="00EF4870" w:rsidP="00D22A93">
      <w:pPr>
        <w:pStyle w:val="Heading2"/>
        <w:spacing w:after="0"/>
        <w:ind w:left="578" w:hanging="578"/>
      </w:pPr>
      <w:bookmarkStart w:id="127" w:name="_Toc76633489"/>
      <w:r w:rsidRPr="00324A4E">
        <w:t xml:space="preserve">ADDITIONAL GUIDANCE RELATED TO THE PROVISION OF </w:t>
      </w:r>
      <w:r w:rsidR="00402707" w:rsidRPr="00324A4E">
        <w:t xml:space="preserve">INLAND </w:t>
      </w:r>
      <w:r w:rsidRPr="00324A4E">
        <w:t>VTS</w:t>
      </w:r>
      <w:bookmarkEnd w:id="127"/>
    </w:p>
    <w:p w14:paraId="15BF8F2B" w14:textId="1B16E48B" w:rsidR="00904B9A" w:rsidRPr="00324A4E" w:rsidRDefault="00904B9A" w:rsidP="00904B9A">
      <w:pPr>
        <w:pStyle w:val="Heading2separationline"/>
      </w:pPr>
    </w:p>
    <w:p w14:paraId="4B95FC76" w14:textId="77777777" w:rsidR="00904B9A" w:rsidRPr="00324A4E" w:rsidRDefault="00904B9A" w:rsidP="00904B9A">
      <w:pPr>
        <w:pStyle w:val="Heading3"/>
        <w:numPr>
          <w:ilvl w:val="2"/>
          <w:numId w:val="47"/>
        </w:numPr>
      </w:pPr>
      <w:bookmarkStart w:id="128" w:name="_Toc76633490"/>
      <w:r w:rsidRPr="00324A4E">
        <w:t>IALA guidance</w:t>
      </w:r>
      <w:bookmarkEnd w:id="128"/>
    </w:p>
    <w:p w14:paraId="6C969344" w14:textId="7A6258CD" w:rsidR="00AF3369" w:rsidRPr="00324A4E" w:rsidRDefault="00AF3369" w:rsidP="00AF3369">
      <w:pPr>
        <w:pStyle w:val="BodyText"/>
        <w:spacing w:line="240" w:lineRule="auto"/>
      </w:pPr>
      <w:r w:rsidRPr="00324A4E">
        <w:t xml:space="preserve">IALA provides guidance for AIS shore-based infrastructure and systems </w:t>
      </w:r>
      <w:r w:rsidR="00D02057">
        <w:t xml:space="preserve">with applicability beyond just VTS </w:t>
      </w:r>
      <w:r w:rsidRPr="00324A4E">
        <w:t xml:space="preserve">that should be considered in establishing and operating VTS </w:t>
      </w:r>
      <w:r w:rsidR="004C726C" w:rsidRPr="00324A4E">
        <w:t>through</w:t>
      </w:r>
      <w:r w:rsidRPr="00324A4E">
        <w:t>:</w:t>
      </w:r>
    </w:p>
    <w:p w14:paraId="79DEDAAB" w14:textId="7C60D054" w:rsidR="00AF3369" w:rsidRPr="00324A4E" w:rsidRDefault="00AF3369" w:rsidP="00AF3369">
      <w:pPr>
        <w:pStyle w:val="BodyText"/>
        <w:numPr>
          <w:ilvl w:val="0"/>
          <w:numId w:val="64"/>
        </w:numPr>
        <w:spacing w:line="240" w:lineRule="auto"/>
      </w:pPr>
      <w:r w:rsidRPr="00324A4E">
        <w:rPr>
          <w:lang w:val="en-US"/>
        </w:rPr>
        <w:t>a recommendation on “</w:t>
      </w:r>
      <w:r w:rsidRPr="00324A4E">
        <w:t>The Provision of Shore Based Automatic Identification System (AIS)”</w:t>
      </w:r>
      <w:r w:rsidR="00065CB0" w:rsidRPr="00324A4E">
        <w:t xml:space="preserve"> (R0123)</w:t>
      </w:r>
      <w:r w:rsidRPr="00324A4E">
        <w:t>;</w:t>
      </w:r>
    </w:p>
    <w:p w14:paraId="76D070A4" w14:textId="10187AC5" w:rsidR="00AF3369" w:rsidRPr="00324A4E" w:rsidRDefault="00AF3369" w:rsidP="00AF3369">
      <w:pPr>
        <w:pStyle w:val="BodyText"/>
        <w:numPr>
          <w:ilvl w:val="0"/>
          <w:numId w:val="64"/>
        </w:numPr>
        <w:spacing w:line="240" w:lineRule="auto"/>
      </w:pPr>
      <w:r w:rsidRPr="00324A4E">
        <w:t>a recommendation on “The use of the Automatic Identification System (AIS) in Marine Aids to Navigation Services”</w:t>
      </w:r>
      <w:r w:rsidR="00065CB0" w:rsidRPr="00324A4E">
        <w:t xml:space="preserve"> (R0126)</w:t>
      </w:r>
      <w:r w:rsidR="004C726C" w:rsidRPr="00324A4E">
        <w:t>; and</w:t>
      </w:r>
    </w:p>
    <w:p w14:paraId="7577C91B" w14:textId="162A80DB" w:rsidR="00AF3369" w:rsidRPr="00324A4E" w:rsidRDefault="00AF3369" w:rsidP="00AF3369">
      <w:pPr>
        <w:pStyle w:val="BodyText"/>
        <w:numPr>
          <w:ilvl w:val="0"/>
          <w:numId w:val="64"/>
        </w:numPr>
        <w:spacing w:line="240" w:lineRule="auto"/>
      </w:pPr>
      <w:r w:rsidRPr="00324A4E">
        <w:t>a guideline that provides an “Overview of AIS”</w:t>
      </w:r>
      <w:r w:rsidR="00065CB0" w:rsidRPr="00324A4E">
        <w:t xml:space="preserve"> (</w:t>
      </w:r>
      <w:r w:rsidR="00065CB0" w:rsidRPr="00FC05E7">
        <w:rPr>
          <w:highlight w:val="yellow"/>
        </w:rPr>
        <w:t>Guideline</w:t>
      </w:r>
      <w:r w:rsidR="00065CB0" w:rsidRPr="00324A4E">
        <w:t xml:space="preserve"> 1082).</w:t>
      </w:r>
    </w:p>
    <w:p w14:paraId="663FA9CF" w14:textId="00EA2B29" w:rsidR="001A255E" w:rsidRPr="00324A4E" w:rsidRDefault="001A255E" w:rsidP="001A3846">
      <w:pPr>
        <w:pStyle w:val="BodyText"/>
      </w:pPr>
      <w:r w:rsidRPr="00324A4E">
        <w:t xml:space="preserve">IALA also provides a guideline on </w:t>
      </w:r>
      <w:bookmarkStart w:id="129" w:name="_Hlk72414906"/>
      <w:r w:rsidRPr="00324A4E">
        <w:t xml:space="preserve">the </w:t>
      </w:r>
      <w:bookmarkStart w:id="130" w:name="_Hlk73004113"/>
      <w:r w:rsidR="009B3CBD" w:rsidRPr="00324A4E">
        <w:t>“</w:t>
      </w:r>
      <w:r w:rsidRPr="00324A4E">
        <w:t>Shore-Side Portrayal Ensuring Harmonisation with E-Navigation Related Information”</w:t>
      </w:r>
      <w:bookmarkEnd w:id="130"/>
      <w:r w:rsidR="00B42783" w:rsidRPr="00324A4E">
        <w:t xml:space="preserve"> </w:t>
      </w:r>
      <w:bookmarkStart w:id="131" w:name="_Hlk76632196"/>
      <w:r w:rsidR="00B42783" w:rsidRPr="00324A4E">
        <w:t>(</w:t>
      </w:r>
      <w:r w:rsidR="00B42783" w:rsidRPr="00FC05E7">
        <w:rPr>
          <w:highlight w:val="yellow"/>
        </w:rPr>
        <w:t>Guideline</w:t>
      </w:r>
      <w:r w:rsidR="00B42783" w:rsidRPr="00324A4E">
        <w:t xml:space="preserve"> 1105)</w:t>
      </w:r>
      <w:bookmarkEnd w:id="131"/>
      <w:r w:rsidRPr="00324A4E">
        <w:t>.</w:t>
      </w:r>
    </w:p>
    <w:p w14:paraId="0DCCA43F" w14:textId="77777777" w:rsidR="00904B9A" w:rsidRPr="00324A4E" w:rsidRDefault="00904B9A" w:rsidP="004C726C">
      <w:pPr>
        <w:pStyle w:val="Heading3"/>
        <w:numPr>
          <w:ilvl w:val="2"/>
          <w:numId w:val="47"/>
        </w:numPr>
      </w:pPr>
      <w:bookmarkStart w:id="132" w:name="_Toc76633491"/>
      <w:bookmarkEnd w:id="129"/>
      <w:r w:rsidRPr="00324A4E">
        <w:t>Inland waters considerations</w:t>
      </w:r>
      <w:bookmarkEnd w:id="132"/>
    </w:p>
    <w:p w14:paraId="065F2A39" w14:textId="39622770" w:rsidR="00904B9A" w:rsidRPr="00324A4E" w:rsidRDefault="00904B9A" w:rsidP="00904B9A">
      <w:pPr>
        <w:pStyle w:val="BodyText"/>
      </w:pPr>
      <w:r w:rsidRPr="00324A4E">
        <w:t xml:space="preserve">Many inland waterways draw heavily on AIS as a primary tool for </w:t>
      </w:r>
      <w:r w:rsidR="00600107" w:rsidRPr="00324A4E">
        <w:t xml:space="preserve">vessel tracking </w:t>
      </w:r>
      <w:r w:rsidRPr="00324A4E">
        <w:t xml:space="preserve">and it is important that the capabilities and limitations </w:t>
      </w:r>
      <w:r w:rsidR="004C726C" w:rsidRPr="00324A4E">
        <w:t xml:space="preserve">of AIS </w:t>
      </w:r>
      <w:r w:rsidRPr="00324A4E">
        <w:t xml:space="preserve">are fully understood.  </w:t>
      </w:r>
      <w:r w:rsidR="009C3F50" w:rsidRPr="00324A4E">
        <w:t xml:space="preserve">Much of </w:t>
      </w:r>
      <w:r w:rsidRPr="00324A4E">
        <w:t xml:space="preserve">IALA’s </w:t>
      </w:r>
      <w:r w:rsidR="00080981" w:rsidRPr="00324A4E">
        <w:t xml:space="preserve">guideline </w:t>
      </w:r>
      <w:r w:rsidR="009C3F50" w:rsidRPr="00324A4E">
        <w:t xml:space="preserve">“Overview of AIS” </w:t>
      </w:r>
      <w:r w:rsidRPr="00324A4E">
        <w:t xml:space="preserve">has </w:t>
      </w:r>
      <w:r w:rsidR="009C3F50" w:rsidRPr="00324A4E">
        <w:t xml:space="preserve">equal </w:t>
      </w:r>
      <w:r w:rsidRPr="00324A4E">
        <w:t xml:space="preserve">relevance to </w:t>
      </w:r>
      <w:r w:rsidR="00402707" w:rsidRPr="00324A4E">
        <w:t xml:space="preserve">Inland </w:t>
      </w:r>
      <w:r w:rsidRPr="00324A4E">
        <w:t>VTS.</w:t>
      </w:r>
    </w:p>
    <w:p w14:paraId="7B70ACBE" w14:textId="7F15F670" w:rsidR="000407E0" w:rsidRPr="00324A4E" w:rsidRDefault="00EC0739" w:rsidP="00C03649">
      <w:pPr>
        <w:autoSpaceDE w:val="0"/>
        <w:autoSpaceDN w:val="0"/>
        <w:adjustRightInd w:val="0"/>
        <w:spacing w:line="240" w:lineRule="auto"/>
        <w:rPr>
          <w:rFonts w:cstheme="minorHAnsi"/>
          <w:sz w:val="22"/>
        </w:rPr>
      </w:pPr>
      <w:bookmarkStart w:id="133" w:name="_Hlk72416338"/>
      <w:r w:rsidRPr="00324A4E">
        <w:rPr>
          <w:rFonts w:cstheme="minorHAnsi"/>
          <w:sz w:val="22"/>
        </w:rPr>
        <w:t>The specification</w:t>
      </w:r>
      <w:r w:rsidR="002874BD" w:rsidRPr="00324A4E">
        <w:rPr>
          <w:rFonts w:cstheme="minorHAnsi"/>
          <w:sz w:val="22"/>
        </w:rPr>
        <w:t>s</w:t>
      </w:r>
      <w:r w:rsidRPr="00324A4E">
        <w:rPr>
          <w:rFonts w:cstheme="minorHAnsi"/>
          <w:sz w:val="22"/>
        </w:rPr>
        <w:t xml:space="preserve"> for AIS equipment </w:t>
      </w:r>
      <w:r w:rsidR="002874BD" w:rsidRPr="00324A4E">
        <w:rPr>
          <w:rFonts w:cstheme="minorHAnsi"/>
          <w:sz w:val="22"/>
        </w:rPr>
        <w:t xml:space="preserve">on </w:t>
      </w:r>
      <w:r w:rsidRPr="00324A4E">
        <w:rPr>
          <w:rFonts w:cstheme="minorHAnsi"/>
          <w:sz w:val="22"/>
        </w:rPr>
        <w:t xml:space="preserve">inland </w:t>
      </w:r>
      <w:r w:rsidR="00600107" w:rsidRPr="00324A4E">
        <w:rPr>
          <w:rFonts w:cstheme="minorHAnsi"/>
          <w:sz w:val="22"/>
        </w:rPr>
        <w:t xml:space="preserve">waterway </w:t>
      </w:r>
      <w:r w:rsidRPr="00324A4E">
        <w:rPr>
          <w:rFonts w:cstheme="minorHAnsi"/>
          <w:sz w:val="22"/>
        </w:rPr>
        <w:t xml:space="preserve">vessels </w:t>
      </w:r>
      <w:r w:rsidR="00F6135F" w:rsidRPr="00324A4E">
        <w:rPr>
          <w:rFonts w:cstheme="minorHAnsi"/>
          <w:sz w:val="22"/>
        </w:rPr>
        <w:t xml:space="preserve">may </w:t>
      </w:r>
      <w:r w:rsidR="00CC1FB5" w:rsidRPr="00324A4E">
        <w:rPr>
          <w:rFonts w:cstheme="minorHAnsi"/>
          <w:sz w:val="22"/>
        </w:rPr>
        <w:t xml:space="preserve">differ from </w:t>
      </w:r>
      <w:r w:rsidR="00F6135F" w:rsidRPr="00324A4E">
        <w:rPr>
          <w:rFonts w:cstheme="minorHAnsi"/>
          <w:sz w:val="22"/>
        </w:rPr>
        <w:t>those for AIS on seagoing ships</w:t>
      </w:r>
      <w:r w:rsidR="004C726C" w:rsidRPr="00324A4E">
        <w:rPr>
          <w:rFonts w:cstheme="minorHAnsi"/>
          <w:sz w:val="22"/>
        </w:rPr>
        <w:t>. F</w:t>
      </w:r>
      <w:r w:rsidR="00F2488C" w:rsidRPr="00324A4E">
        <w:rPr>
          <w:rFonts w:cstheme="minorHAnsi"/>
          <w:sz w:val="22"/>
        </w:rPr>
        <w:t xml:space="preserve">or </w:t>
      </w:r>
      <w:r w:rsidR="002203C2" w:rsidRPr="00324A4E">
        <w:rPr>
          <w:rFonts w:cstheme="minorHAnsi"/>
          <w:sz w:val="22"/>
        </w:rPr>
        <w:t>example,</w:t>
      </w:r>
      <w:r w:rsidR="00F6101A" w:rsidRPr="00324A4E">
        <w:rPr>
          <w:rFonts w:cstheme="minorHAnsi"/>
          <w:sz w:val="22"/>
        </w:rPr>
        <w:t xml:space="preserve"> </w:t>
      </w:r>
      <w:r w:rsidR="00B505A9" w:rsidRPr="00324A4E">
        <w:rPr>
          <w:rFonts w:cstheme="minorHAnsi"/>
          <w:sz w:val="22"/>
        </w:rPr>
        <w:t xml:space="preserve">in Europe </w:t>
      </w:r>
      <w:r w:rsidR="00F6101A" w:rsidRPr="00324A4E">
        <w:rPr>
          <w:rFonts w:cstheme="minorHAnsi"/>
          <w:sz w:val="22"/>
        </w:rPr>
        <w:t xml:space="preserve">the specification for </w:t>
      </w:r>
      <w:r w:rsidR="00B505A9" w:rsidRPr="00324A4E">
        <w:rPr>
          <w:rFonts w:cstheme="minorHAnsi"/>
          <w:sz w:val="22"/>
        </w:rPr>
        <w:t xml:space="preserve">AIS on inland </w:t>
      </w:r>
      <w:r w:rsidR="00600107" w:rsidRPr="00324A4E">
        <w:rPr>
          <w:rFonts w:cstheme="minorHAnsi"/>
          <w:sz w:val="22"/>
        </w:rPr>
        <w:t xml:space="preserve">waterway </w:t>
      </w:r>
      <w:r w:rsidR="00B505A9" w:rsidRPr="00324A4E">
        <w:rPr>
          <w:rFonts w:cstheme="minorHAnsi"/>
          <w:sz w:val="22"/>
        </w:rPr>
        <w:t>vessels (</w:t>
      </w:r>
      <w:r w:rsidR="00F6101A" w:rsidRPr="00324A4E">
        <w:rPr>
          <w:rFonts w:cstheme="minorHAnsi"/>
          <w:sz w:val="22"/>
        </w:rPr>
        <w:t>Inland AIS</w:t>
      </w:r>
      <w:r w:rsidR="00B505A9" w:rsidRPr="00324A4E">
        <w:rPr>
          <w:rFonts w:cstheme="minorHAnsi"/>
          <w:sz w:val="22"/>
        </w:rPr>
        <w:t>)</w:t>
      </w:r>
      <w:r w:rsidR="00F6101A" w:rsidRPr="00324A4E">
        <w:rPr>
          <w:rFonts w:cstheme="minorHAnsi"/>
          <w:sz w:val="22"/>
        </w:rPr>
        <w:t xml:space="preserve"> is based on AIS </w:t>
      </w:r>
      <w:r w:rsidR="00B505A9" w:rsidRPr="00324A4E">
        <w:rPr>
          <w:rFonts w:cstheme="minorHAnsi"/>
          <w:sz w:val="22"/>
        </w:rPr>
        <w:t xml:space="preserve">Class </w:t>
      </w:r>
      <w:r w:rsidR="00F6101A" w:rsidRPr="00324A4E">
        <w:rPr>
          <w:rFonts w:cstheme="minorHAnsi"/>
          <w:sz w:val="22"/>
        </w:rPr>
        <w:t>A but requires additional functionality to meet the needs of inland navigation.</w:t>
      </w:r>
    </w:p>
    <w:p w14:paraId="603D10D4" w14:textId="77777777" w:rsidR="000407E0" w:rsidRPr="00324A4E" w:rsidRDefault="000407E0" w:rsidP="00C03649">
      <w:pPr>
        <w:autoSpaceDE w:val="0"/>
        <w:autoSpaceDN w:val="0"/>
        <w:adjustRightInd w:val="0"/>
        <w:spacing w:line="240" w:lineRule="auto"/>
        <w:rPr>
          <w:rFonts w:cstheme="minorHAnsi"/>
          <w:sz w:val="22"/>
        </w:rPr>
      </w:pPr>
    </w:p>
    <w:p w14:paraId="7B7A3C6E" w14:textId="3A09A735" w:rsidR="00343B5F" w:rsidRPr="00324A4E" w:rsidRDefault="000407E0" w:rsidP="00C03649">
      <w:pPr>
        <w:autoSpaceDE w:val="0"/>
        <w:autoSpaceDN w:val="0"/>
        <w:adjustRightInd w:val="0"/>
        <w:spacing w:line="240" w:lineRule="auto"/>
        <w:rPr>
          <w:rFonts w:cstheme="minorHAnsi"/>
          <w:sz w:val="22"/>
        </w:rPr>
      </w:pPr>
      <w:r w:rsidRPr="00324A4E">
        <w:rPr>
          <w:rFonts w:cstheme="minorHAnsi"/>
          <w:sz w:val="22"/>
        </w:rPr>
        <w:t xml:space="preserve">There may be a higher proportion of vessels </w:t>
      </w:r>
      <w:r w:rsidR="004C726C" w:rsidRPr="00324A4E">
        <w:rPr>
          <w:rFonts w:cstheme="minorHAnsi"/>
          <w:sz w:val="22"/>
        </w:rPr>
        <w:t xml:space="preserve">equipped with </w:t>
      </w:r>
      <w:r w:rsidRPr="00324A4E">
        <w:rPr>
          <w:rFonts w:cstheme="minorHAnsi"/>
          <w:sz w:val="22"/>
        </w:rPr>
        <w:t>AIS Class B in inland waters.</w:t>
      </w:r>
      <w:r w:rsidR="00F6101A" w:rsidRPr="00324A4E">
        <w:rPr>
          <w:rFonts w:cstheme="minorHAnsi"/>
          <w:sz w:val="22"/>
        </w:rPr>
        <w:t xml:space="preserve">  </w:t>
      </w:r>
    </w:p>
    <w:p w14:paraId="497F16A3" w14:textId="77777777" w:rsidR="00343B5F" w:rsidRPr="00324A4E" w:rsidRDefault="00343B5F" w:rsidP="00C03649">
      <w:pPr>
        <w:autoSpaceDE w:val="0"/>
        <w:autoSpaceDN w:val="0"/>
        <w:adjustRightInd w:val="0"/>
        <w:spacing w:line="240" w:lineRule="auto"/>
        <w:rPr>
          <w:rFonts w:cstheme="minorHAnsi"/>
          <w:sz w:val="22"/>
        </w:rPr>
      </w:pPr>
    </w:p>
    <w:p w14:paraId="4C3BC22D" w14:textId="2FCCE18B" w:rsidR="00832003" w:rsidRPr="00324A4E" w:rsidRDefault="002203C2" w:rsidP="00C03649">
      <w:pPr>
        <w:autoSpaceDE w:val="0"/>
        <w:autoSpaceDN w:val="0"/>
        <w:adjustRightInd w:val="0"/>
        <w:spacing w:line="240" w:lineRule="auto"/>
        <w:rPr>
          <w:rFonts w:cstheme="minorHAnsi"/>
          <w:sz w:val="22"/>
        </w:rPr>
      </w:pPr>
      <w:r w:rsidRPr="00324A4E">
        <w:rPr>
          <w:rFonts w:cstheme="minorHAnsi"/>
          <w:sz w:val="22"/>
        </w:rPr>
        <w:t>An Inland</w:t>
      </w:r>
      <w:r w:rsidR="00EC0739" w:rsidRPr="00324A4E">
        <w:rPr>
          <w:rFonts w:cstheme="minorHAnsi"/>
          <w:sz w:val="22"/>
        </w:rPr>
        <w:t xml:space="preserve"> VTS </w:t>
      </w:r>
      <w:r w:rsidR="00CC1FB5" w:rsidRPr="00324A4E">
        <w:rPr>
          <w:rFonts w:cstheme="minorHAnsi"/>
          <w:sz w:val="22"/>
        </w:rPr>
        <w:t>may need to</w:t>
      </w:r>
      <w:r w:rsidR="00EC0739" w:rsidRPr="00324A4E">
        <w:rPr>
          <w:rFonts w:cstheme="minorHAnsi"/>
          <w:sz w:val="22"/>
        </w:rPr>
        <w:t xml:space="preserve"> consider </w:t>
      </w:r>
      <w:r w:rsidR="00CA2791" w:rsidRPr="00324A4E">
        <w:rPr>
          <w:rFonts w:cstheme="minorHAnsi"/>
          <w:sz w:val="22"/>
        </w:rPr>
        <w:t xml:space="preserve">how </w:t>
      </w:r>
      <w:r w:rsidR="00EC0739" w:rsidRPr="00324A4E">
        <w:rPr>
          <w:rFonts w:cstheme="minorHAnsi"/>
          <w:sz w:val="22"/>
        </w:rPr>
        <w:t xml:space="preserve">AIS </w:t>
      </w:r>
      <w:r w:rsidR="00F6135F" w:rsidRPr="00324A4E">
        <w:rPr>
          <w:rFonts w:cstheme="minorHAnsi"/>
          <w:sz w:val="22"/>
        </w:rPr>
        <w:t xml:space="preserve">data from </w:t>
      </w:r>
      <w:r w:rsidR="00CA2791" w:rsidRPr="00324A4E">
        <w:rPr>
          <w:rFonts w:cstheme="minorHAnsi"/>
          <w:sz w:val="22"/>
        </w:rPr>
        <w:t xml:space="preserve">both </w:t>
      </w:r>
      <w:r w:rsidR="00F6135F" w:rsidRPr="00324A4E">
        <w:rPr>
          <w:rFonts w:cstheme="minorHAnsi"/>
          <w:sz w:val="22"/>
        </w:rPr>
        <w:t xml:space="preserve">inland </w:t>
      </w:r>
      <w:r w:rsidR="0067749E" w:rsidRPr="00324A4E">
        <w:rPr>
          <w:rFonts w:cstheme="minorHAnsi"/>
          <w:sz w:val="22"/>
        </w:rPr>
        <w:t xml:space="preserve">waterway </w:t>
      </w:r>
      <w:r w:rsidR="00F6135F" w:rsidRPr="00324A4E">
        <w:rPr>
          <w:rFonts w:cstheme="minorHAnsi"/>
          <w:sz w:val="22"/>
        </w:rPr>
        <w:t>vessels</w:t>
      </w:r>
      <w:r w:rsidR="00CA2791" w:rsidRPr="00324A4E">
        <w:rPr>
          <w:rFonts w:cstheme="minorHAnsi"/>
          <w:sz w:val="22"/>
        </w:rPr>
        <w:t xml:space="preserve"> and seagoing ships </w:t>
      </w:r>
      <w:r w:rsidR="00F2488C" w:rsidRPr="00324A4E">
        <w:rPr>
          <w:rFonts w:cstheme="minorHAnsi"/>
          <w:sz w:val="22"/>
        </w:rPr>
        <w:t>are</w:t>
      </w:r>
      <w:r w:rsidR="00CA2791" w:rsidRPr="00324A4E">
        <w:rPr>
          <w:rFonts w:cstheme="minorHAnsi"/>
          <w:sz w:val="22"/>
        </w:rPr>
        <w:t xml:space="preserve"> presented on </w:t>
      </w:r>
      <w:r w:rsidR="004C726C" w:rsidRPr="00324A4E">
        <w:rPr>
          <w:rFonts w:cstheme="minorHAnsi"/>
          <w:sz w:val="22"/>
        </w:rPr>
        <w:t xml:space="preserve">a </w:t>
      </w:r>
      <w:r w:rsidR="00E376FC" w:rsidRPr="00324A4E">
        <w:rPr>
          <w:rFonts w:cstheme="minorHAnsi"/>
          <w:sz w:val="22"/>
        </w:rPr>
        <w:t>VTS</w:t>
      </w:r>
      <w:r w:rsidR="00CA2791" w:rsidRPr="00324A4E">
        <w:rPr>
          <w:rFonts w:cstheme="minorHAnsi"/>
          <w:sz w:val="22"/>
        </w:rPr>
        <w:t xml:space="preserve"> traffic image display system</w:t>
      </w:r>
      <w:del w:id="134" w:author="Barry" w:date="2021-09-24T14:06:00Z">
        <w:r w:rsidR="00CA2791" w:rsidRPr="00324A4E" w:rsidDel="00984704">
          <w:rPr>
            <w:rFonts w:cstheme="minorHAnsi"/>
            <w:sz w:val="22"/>
          </w:rPr>
          <w:delText>s</w:delText>
        </w:r>
      </w:del>
      <w:r w:rsidR="00CA2791" w:rsidRPr="00324A4E">
        <w:rPr>
          <w:rFonts w:cstheme="minorHAnsi"/>
          <w:sz w:val="22"/>
        </w:rPr>
        <w:t xml:space="preserve"> and how </w:t>
      </w:r>
      <w:r w:rsidR="004C726C" w:rsidRPr="00324A4E">
        <w:rPr>
          <w:rFonts w:cstheme="minorHAnsi"/>
          <w:sz w:val="22"/>
        </w:rPr>
        <w:t>the AIS information can be</w:t>
      </w:r>
      <w:r w:rsidR="00CA2791" w:rsidRPr="00324A4E">
        <w:rPr>
          <w:rFonts w:cstheme="minorHAnsi"/>
          <w:sz w:val="22"/>
        </w:rPr>
        <w:t xml:space="preserve"> checked</w:t>
      </w:r>
      <w:r w:rsidR="00F6135F" w:rsidRPr="00324A4E">
        <w:rPr>
          <w:rFonts w:cstheme="minorHAnsi"/>
          <w:sz w:val="22"/>
        </w:rPr>
        <w:t xml:space="preserve"> for accuracy</w:t>
      </w:r>
      <w:r w:rsidR="00EC0739" w:rsidRPr="00324A4E">
        <w:rPr>
          <w:rFonts w:cstheme="minorHAnsi"/>
          <w:sz w:val="22"/>
        </w:rPr>
        <w:t>.</w:t>
      </w:r>
    </w:p>
    <w:bookmarkEnd w:id="133"/>
    <w:p w14:paraId="64631D47" w14:textId="7170BF54" w:rsidR="00F2488C" w:rsidRPr="00324A4E" w:rsidRDefault="00F2488C" w:rsidP="00C03649">
      <w:pPr>
        <w:autoSpaceDE w:val="0"/>
        <w:autoSpaceDN w:val="0"/>
        <w:adjustRightInd w:val="0"/>
        <w:spacing w:line="240" w:lineRule="auto"/>
        <w:rPr>
          <w:rFonts w:cstheme="minorHAnsi"/>
          <w:sz w:val="22"/>
        </w:rPr>
      </w:pPr>
    </w:p>
    <w:p w14:paraId="0D68F227" w14:textId="193CAFEA" w:rsidR="00F2488C" w:rsidRDefault="00F2488C" w:rsidP="00C03649">
      <w:pPr>
        <w:autoSpaceDE w:val="0"/>
        <w:autoSpaceDN w:val="0"/>
        <w:adjustRightInd w:val="0"/>
        <w:spacing w:line="240" w:lineRule="auto"/>
        <w:rPr>
          <w:rFonts w:cstheme="minorHAnsi"/>
          <w:sz w:val="22"/>
        </w:rPr>
      </w:pPr>
      <w:r w:rsidRPr="00324A4E">
        <w:rPr>
          <w:rFonts w:cstheme="minorHAnsi"/>
          <w:sz w:val="22"/>
        </w:rPr>
        <w:t xml:space="preserve">The buoyage system applied in </w:t>
      </w:r>
      <w:r w:rsidR="00D46498" w:rsidRPr="00324A4E">
        <w:rPr>
          <w:rFonts w:cstheme="minorHAnsi"/>
          <w:sz w:val="22"/>
        </w:rPr>
        <w:t>inland waters</w:t>
      </w:r>
      <w:r w:rsidRPr="00324A4E">
        <w:rPr>
          <w:rFonts w:cstheme="minorHAnsi"/>
          <w:sz w:val="22"/>
        </w:rPr>
        <w:t xml:space="preserve"> may </w:t>
      </w:r>
      <w:r w:rsidR="004C726C" w:rsidRPr="00324A4E">
        <w:rPr>
          <w:rFonts w:cstheme="minorHAnsi"/>
          <w:sz w:val="22"/>
        </w:rPr>
        <w:t xml:space="preserve">also </w:t>
      </w:r>
      <w:r w:rsidRPr="00324A4E">
        <w:rPr>
          <w:rFonts w:cstheme="minorHAnsi"/>
          <w:sz w:val="22"/>
        </w:rPr>
        <w:t>be different from the IALA buoyage system. This should be taken into account to avoid, as far as possible, any risk of conflict or confusion between the two systems of buoyage</w:t>
      </w:r>
      <w:r w:rsidR="00D46498" w:rsidRPr="00324A4E">
        <w:rPr>
          <w:rFonts w:cstheme="minorHAnsi"/>
          <w:sz w:val="22"/>
        </w:rPr>
        <w:t xml:space="preserve"> and particularly where there is a transition between </w:t>
      </w:r>
      <w:r w:rsidR="004C726C" w:rsidRPr="00324A4E">
        <w:rPr>
          <w:rFonts w:cstheme="minorHAnsi"/>
          <w:sz w:val="22"/>
        </w:rPr>
        <w:t xml:space="preserve">the different </w:t>
      </w:r>
      <w:r w:rsidR="00D46498" w:rsidRPr="00324A4E">
        <w:rPr>
          <w:rFonts w:cstheme="minorHAnsi"/>
          <w:sz w:val="22"/>
        </w:rPr>
        <w:t>buoyage systems.</w:t>
      </w:r>
    </w:p>
    <w:p w14:paraId="4835718F" w14:textId="3B9375EE" w:rsidR="00F45173" w:rsidRDefault="00F45173" w:rsidP="00C03649">
      <w:pPr>
        <w:autoSpaceDE w:val="0"/>
        <w:autoSpaceDN w:val="0"/>
        <w:adjustRightInd w:val="0"/>
        <w:spacing w:line="240" w:lineRule="auto"/>
        <w:rPr>
          <w:rFonts w:cstheme="minorHAnsi"/>
          <w:sz w:val="22"/>
        </w:rPr>
      </w:pPr>
    </w:p>
    <w:p w14:paraId="231FF45E" w14:textId="2AFDA476" w:rsidR="00F45173" w:rsidRPr="004C726C" w:rsidRDefault="00E4483D" w:rsidP="00C03649">
      <w:pPr>
        <w:autoSpaceDE w:val="0"/>
        <w:autoSpaceDN w:val="0"/>
        <w:adjustRightInd w:val="0"/>
        <w:spacing w:line="240" w:lineRule="auto"/>
        <w:rPr>
          <w:rFonts w:cstheme="minorHAnsi"/>
          <w:sz w:val="22"/>
        </w:rPr>
      </w:pPr>
      <w:r>
        <w:rPr>
          <w:rFonts w:cstheme="minorHAnsi"/>
          <w:sz w:val="22"/>
        </w:rPr>
        <w:lastRenderedPageBreak/>
        <w:t xml:space="preserve">The </w:t>
      </w:r>
      <w:r w:rsidR="00F45173">
        <w:rPr>
          <w:rFonts w:cstheme="minorHAnsi"/>
          <w:sz w:val="22"/>
        </w:rPr>
        <w:t xml:space="preserve">PIANC guidance </w:t>
      </w:r>
      <w:r>
        <w:rPr>
          <w:rFonts w:cstheme="minorHAnsi"/>
          <w:sz w:val="22"/>
        </w:rPr>
        <w:t>“Guidelines and Recommendations for River Information Services (2019)” [5] and the PIANC report “</w:t>
      </w:r>
      <w:r w:rsidRPr="00E4483D">
        <w:rPr>
          <w:rFonts w:cstheme="minorHAnsi"/>
          <w:sz w:val="22"/>
        </w:rPr>
        <w:t>E-Navigation for Inland Waterways 2017 (2017)</w:t>
      </w:r>
      <w:r>
        <w:rPr>
          <w:rFonts w:cstheme="minorHAnsi"/>
          <w:sz w:val="22"/>
        </w:rPr>
        <w:t>” [6] may also be of relevance in considering VTS in Inland Waters.</w:t>
      </w:r>
    </w:p>
    <w:p w14:paraId="2E0D0F43" w14:textId="77777777" w:rsidR="00E069B6" w:rsidRDefault="00E069B6" w:rsidP="008521FE">
      <w:pPr>
        <w:pStyle w:val="Heading1"/>
      </w:pPr>
      <w:bookmarkStart w:id="135" w:name="_Toc66538705"/>
      <w:bookmarkStart w:id="136" w:name="_Toc66538805"/>
      <w:bookmarkStart w:id="137" w:name="_Toc66538706"/>
      <w:bookmarkStart w:id="138" w:name="_Toc66538806"/>
      <w:bookmarkStart w:id="139" w:name="_Toc66538717"/>
      <w:bookmarkStart w:id="140" w:name="_Toc66538817"/>
      <w:bookmarkStart w:id="141" w:name="_Toc66538718"/>
      <w:bookmarkStart w:id="142" w:name="_Toc66538818"/>
      <w:bookmarkStart w:id="143" w:name="_Toc66538719"/>
      <w:bookmarkStart w:id="144" w:name="_Toc66538819"/>
      <w:bookmarkStart w:id="145" w:name="_Toc66538720"/>
      <w:bookmarkStart w:id="146" w:name="_Toc66538820"/>
      <w:bookmarkStart w:id="147" w:name="_Toc66538721"/>
      <w:bookmarkStart w:id="148" w:name="_Toc66538821"/>
      <w:bookmarkStart w:id="149" w:name="_Toc66538722"/>
      <w:bookmarkStart w:id="150" w:name="_Toc66538822"/>
      <w:bookmarkStart w:id="151" w:name="_Toc66538723"/>
      <w:bookmarkStart w:id="152" w:name="_Toc66538823"/>
      <w:bookmarkStart w:id="153" w:name="_Toc66538724"/>
      <w:bookmarkStart w:id="154" w:name="_Toc66538824"/>
      <w:bookmarkStart w:id="155" w:name="_Toc66538725"/>
      <w:bookmarkStart w:id="156" w:name="_Toc66538825"/>
      <w:bookmarkStart w:id="157" w:name="_Toc66538726"/>
      <w:bookmarkStart w:id="158" w:name="_Toc66538826"/>
      <w:bookmarkStart w:id="159" w:name="_Toc66538727"/>
      <w:bookmarkStart w:id="160" w:name="_Toc66538827"/>
      <w:bookmarkStart w:id="161" w:name="_Toc66538728"/>
      <w:bookmarkStart w:id="162" w:name="_Toc66538828"/>
      <w:bookmarkStart w:id="163" w:name="_Toc66538729"/>
      <w:bookmarkStart w:id="164" w:name="_Toc66538829"/>
      <w:bookmarkStart w:id="165" w:name="_Toc66538730"/>
      <w:bookmarkStart w:id="166" w:name="_Toc66538830"/>
      <w:bookmarkStart w:id="167" w:name="_Toc66538731"/>
      <w:bookmarkStart w:id="168" w:name="_Toc66538831"/>
      <w:bookmarkStart w:id="169" w:name="_Toc66538732"/>
      <w:bookmarkStart w:id="170" w:name="_Toc66538832"/>
      <w:bookmarkStart w:id="171" w:name="_Toc66538733"/>
      <w:bookmarkStart w:id="172" w:name="_Toc66538833"/>
      <w:bookmarkStart w:id="173" w:name="_Toc457215592"/>
      <w:bookmarkStart w:id="174" w:name="_Toc76633492"/>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t>DEFINITIONS</w:t>
      </w:r>
      <w:bookmarkEnd w:id="173"/>
      <w:bookmarkEnd w:id="174"/>
    </w:p>
    <w:p w14:paraId="460F45CC" w14:textId="77777777" w:rsidR="00E069B6" w:rsidRDefault="00E069B6" w:rsidP="00E069B6">
      <w:pPr>
        <w:pStyle w:val="Heading1separatationline"/>
      </w:pPr>
    </w:p>
    <w:p w14:paraId="01BF24E3" w14:textId="00779A74" w:rsidR="0054278A"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5"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076D15B5" w14:textId="0DA4DDF1" w:rsidR="000407E0" w:rsidRDefault="000407E0" w:rsidP="00E069B6">
      <w:pPr>
        <w:pStyle w:val="BodyText"/>
      </w:pPr>
      <w:r w:rsidRPr="000407E0">
        <w:t xml:space="preserve">The following definitions </w:t>
      </w:r>
      <w:r w:rsidR="006247C8" w:rsidRPr="00324A4E">
        <w:t xml:space="preserve">are specifically </w:t>
      </w:r>
      <w:r w:rsidRPr="00324A4E">
        <w:t>relate</w:t>
      </w:r>
      <w:r w:rsidR="006247C8" w:rsidRPr="00324A4E">
        <w:t>d</w:t>
      </w:r>
      <w:r w:rsidR="005F5D86">
        <w:t xml:space="preserve"> </w:t>
      </w:r>
      <w:r w:rsidRPr="000407E0">
        <w:t>to inland waters:</w:t>
      </w:r>
    </w:p>
    <w:p w14:paraId="5BE88BFE" w14:textId="77777777" w:rsidR="00E726EE" w:rsidRDefault="00E726EE" w:rsidP="00C4696D">
      <w:pPr>
        <w:pStyle w:val="BodyText"/>
        <w:ind w:left="1418" w:hanging="1418"/>
        <w:sectPr w:rsidR="00E726EE" w:rsidSect="0010570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073"/>
      </w:tblGrid>
      <w:tr w:rsidR="00E726EE" w14:paraId="59C9C5FC" w14:textId="77777777" w:rsidTr="00D22A93">
        <w:tc>
          <w:tcPr>
            <w:tcW w:w="2127" w:type="dxa"/>
          </w:tcPr>
          <w:p w14:paraId="3F9DD853" w14:textId="2BEEC641" w:rsidR="00E726EE" w:rsidRDefault="00E726EE" w:rsidP="00C4696D">
            <w:pPr>
              <w:pStyle w:val="BodyText"/>
            </w:pPr>
            <w:r>
              <w:t>Convoy</w:t>
            </w:r>
          </w:p>
        </w:tc>
        <w:tc>
          <w:tcPr>
            <w:tcW w:w="8073" w:type="dxa"/>
          </w:tcPr>
          <w:p w14:paraId="1A6E6AF1" w14:textId="30359404" w:rsidR="00E726EE" w:rsidRPr="003A7DC0" w:rsidRDefault="00E726EE" w:rsidP="00E726EE">
            <w:pPr>
              <w:pStyle w:val="BodyText"/>
            </w:pPr>
            <w:r w:rsidRPr="00B42783">
              <w:t>“</w:t>
            </w:r>
            <w:r w:rsidR="00AE29EE" w:rsidRPr="00B42783">
              <w:t>C</w:t>
            </w:r>
            <w:r>
              <w:t>onvoy” means a towed convoy</w:t>
            </w:r>
            <w:r w:rsidRPr="003A7DC0">
              <w:t>, a pushed convoy or a side-by-side formation;</w:t>
            </w:r>
          </w:p>
          <w:p w14:paraId="19095B6C" w14:textId="52046DC2" w:rsidR="00E726EE" w:rsidRDefault="00E726EE" w:rsidP="005F5D86">
            <w:pPr>
              <w:pStyle w:val="BodyText"/>
              <w:ind w:left="175"/>
            </w:pPr>
            <w:r>
              <w:t>a.</w:t>
            </w:r>
            <w:r>
              <w:tab/>
              <w:t>“towed convoy” means an assembly of one or more vessels, floating establishments or assemblies of floating material towed by one or more motorized vessels, the later forming part of the convoy and being known as tugs;</w:t>
            </w:r>
          </w:p>
          <w:p w14:paraId="1704F6BC" w14:textId="366ED8AD" w:rsidR="00E726EE" w:rsidRDefault="00E726EE" w:rsidP="005F5D86">
            <w:pPr>
              <w:pStyle w:val="BodyText"/>
              <w:ind w:left="175"/>
            </w:pPr>
            <w:r>
              <w:t>b.</w:t>
            </w:r>
            <w:r>
              <w:tab/>
              <w:t>“pushed convoy” means a rigid assembly of vessels, of which at least one is placed in front of the motorized vessel propelling the convoy and is known as a pusher. A convoy composed of a pusher and a pushed craft so as to permit guided articulation is also considered as rigid;</w:t>
            </w:r>
          </w:p>
          <w:p w14:paraId="3491F0D6" w14:textId="6B592A74" w:rsidR="00E726EE" w:rsidRDefault="00E726EE" w:rsidP="005F5D86">
            <w:pPr>
              <w:pStyle w:val="BodyText"/>
              <w:ind w:left="175"/>
            </w:pPr>
            <w:r>
              <w:t>c.</w:t>
            </w:r>
            <w:r>
              <w:tab/>
            </w:r>
            <w:r w:rsidR="003A7DC0">
              <w:t>“</w:t>
            </w:r>
            <w:r>
              <w:t>side-by-side formation” means an assembly of vessels coupled side-by-side, none of which is placed in front of the motorized vessel propelling the assembly.</w:t>
            </w:r>
          </w:p>
          <w:p w14:paraId="2580D074" w14:textId="26B31C54" w:rsidR="00AE29EE" w:rsidRPr="00E03184" w:rsidRDefault="00AE29EE" w:rsidP="00E03184">
            <w:pPr>
              <w:pStyle w:val="BodyText"/>
              <w:ind w:left="33"/>
              <w:rPr>
                <w:i/>
                <w:iCs/>
              </w:rPr>
            </w:pPr>
            <w:r>
              <w:rPr>
                <w:i/>
                <w:iCs/>
              </w:rPr>
              <w:t xml:space="preserve">(UNECE Resolution </w:t>
            </w:r>
            <w:r w:rsidR="003A7DC0">
              <w:rPr>
                <w:i/>
                <w:iCs/>
              </w:rPr>
              <w:t>24</w:t>
            </w:r>
            <w:r>
              <w:rPr>
                <w:i/>
                <w:iCs/>
              </w:rPr>
              <w:t>)</w:t>
            </w:r>
          </w:p>
        </w:tc>
      </w:tr>
      <w:tr w:rsidR="00E726EE" w14:paraId="1A823F49" w14:textId="77777777" w:rsidTr="00D22A93">
        <w:tc>
          <w:tcPr>
            <w:tcW w:w="2127" w:type="dxa"/>
          </w:tcPr>
          <w:p w14:paraId="2CBD3834" w14:textId="3A7D8055" w:rsidR="00E726EE" w:rsidRDefault="00E726EE" w:rsidP="00C4696D">
            <w:pPr>
              <w:pStyle w:val="BodyText"/>
            </w:pPr>
            <w:r>
              <w:t>Inland AIS</w:t>
            </w:r>
          </w:p>
        </w:tc>
        <w:tc>
          <w:tcPr>
            <w:tcW w:w="8073" w:type="dxa"/>
          </w:tcPr>
          <w:p w14:paraId="788358FB" w14:textId="61A6BC1F" w:rsidR="000E732F" w:rsidRDefault="000E732F" w:rsidP="000E732F">
            <w:pPr>
              <w:pStyle w:val="BodyText"/>
            </w:pPr>
            <w:bookmarkStart w:id="175" w:name="_Hlk74653137"/>
            <w:r>
              <w:t>Inland AIS means AIS for the use in inland navigation and interoperable with (maritime)</w:t>
            </w:r>
            <w:r w:rsidR="00101255">
              <w:t xml:space="preserve"> </w:t>
            </w:r>
            <w:r w:rsidR="00101255" w:rsidRPr="00101255">
              <w:t>AIS</w:t>
            </w:r>
            <w:r w:rsidR="00101255">
              <w:t xml:space="preserve"> – t</w:t>
            </w:r>
            <w:r w:rsidR="00101255" w:rsidRPr="00101255">
              <w:t>echnically enabled by amendments and extensions to the (maritime) AIS.</w:t>
            </w:r>
          </w:p>
          <w:bookmarkEnd w:id="175"/>
          <w:p w14:paraId="7221ECB1" w14:textId="0A025FEF" w:rsidR="00E726EE" w:rsidRPr="00324A4E" w:rsidRDefault="000E732F" w:rsidP="000E732F">
            <w:pPr>
              <w:pStyle w:val="BodyText"/>
              <w:rPr>
                <w:i/>
                <w:iCs/>
              </w:rPr>
            </w:pPr>
            <w:r w:rsidRPr="00E03184">
              <w:rPr>
                <w:i/>
                <w:iCs/>
              </w:rPr>
              <w:t>(UNECE Resolution 63)</w:t>
            </w:r>
          </w:p>
        </w:tc>
      </w:tr>
      <w:tr w:rsidR="00E726EE" w14:paraId="6D2ED766" w14:textId="77777777" w:rsidTr="00D22A93">
        <w:trPr>
          <w:trHeight w:val="1637"/>
        </w:trPr>
        <w:tc>
          <w:tcPr>
            <w:tcW w:w="2127" w:type="dxa"/>
          </w:tcPr>
          <w:p w14:paraId="11C28619" w14:textId="3629ADCA" w:rsidR="00E726EE" w:rsidRDefault="00E726EE" w:rsidP="00C4696D">
            <w:pPr>
              <w:pStyle w:val="BodyText"/>
            </w:pPr>
            <w:r w:rsidRPr="00DD17A8">
              <w:t>Inland VTS</w:t>
            </w:r>
          </w:p>
        </w:tc>
        <w:tc>
          <w:tcPr>
            <w:tcW w:w="8073" w:type="dxa"/>
          </w:tcPr>
          <w:p w14:paraId="5F9CC04B" w14:textId="500E677D" w:rsidR="00E03184" w:rsidRDefault="00E03184" w:rsidP="00E03184">
            <w:pPr>
              <w:pStyle w:val="BodyText"/>
            </w:pPr>
            <w:bookmarkStart w:id="176" w:name="_Hlk74653193"/>
            <w:r>
              <w:t>Inland vessel traffic service (</w:t>
            </w:r>
            <w:r w:rsidR="00402707">
              <w:t xml:space="preserve">Inland </w:t>
            </w:r>
            <w:r>
              <w:t xml:space="preserve">VTS) – a service </w:t>
            </w:r>
            <w:r w:rsidR="009C5448" w:rsidRPr="009C5448">
              <w:t>in inland waters implemented by an authority with the capability to interact with vessel traffic and respond to developing situations within a vessel traffic service area to improve the safety and efficiency of navigation, contribute to safety of life and support the protection of the environment.</w:t>
            </w:r>
            <w:r>
              <w:t xml:space="preserve"> </w:t>
            </w:r>
          </w:p>
          <w:bookmarkEnd w:id="176"/>
          <w:p w14:paraId="6E9F37DC" w14:textId="127821B9" w:rsidR="00E726EE" w:rsidRPr="00D22A93" w:rsidRDefault="009C5448" w:rsidP="00E03184">
            <w:pPr>
              <w:pStyle w:val="BodyText"/>
              <w:rPr>
                <w:i/>
                <w:iCs/>
              </w:rPr>
            </w:pPr>
            <w:r>
              <w:rPr>
                <w:i/>
                <w:iCs/>
              </w:rPr>
              <w:t xml:space="preserve">(Adapted from the definition in the new IMO Resolution to apply to inland waters)  </w:t>
            </w:r>
          </w:p>
        </w:tc>
      </w:tr>
      <w:tr w:rsidR="00E726EE" w14:paraId="336659F7" w14:textId="77777777" w:rsidTr="00D22A93">
        <w:trPr>
          <w:trHeight w:val="621"/>
        </w:trPr>
        <w:tc>
          <w:tcPr>
            <w:tcW w:w="2127" w:type="dxa"/>
          </w:tcPr>
          <w:p w14:paraId="390A5439" w14:textId="4D172106" w:rsidR="00E726EE" w:rsidRDefault="00095EA0" w:rsidP="00C4696D">
            <w:pPr>
              <w:pStyle w:val="BodyText"/>
            </w:pPr>
            <w:r>
              <w:t xml:space="preserve">Inland waters / </w:t>
            </w:r>
            <w:r w:rsidR="000E732F">
              <w:t>Inland waterways</w:t>
            </w:r>
          </w:p>
        </w:tc>
        <w:tc>
          <w:tcPr>
            <w:tcW w:w="8073" w:type="dxa"/>
          </w:tcPr>
          <w:p w14:paraId="6CD40E69" w14:textId="64BE1078" w:rsidR="00E726EE" w:rsidRDefault="005F5D86" w:rsidP="00C4696D">
            <w:pPr>
              <w:pStyle w:val="BodyText"/>
            </w:pPr>
            <w:bookmarkStart w:id="177" w:name="_Hlk75158138"/>
            <w:r>
              <w:t>Inland water</w:t>
            </w:r>
            <w:r w:rsidR="00095EA0">
              <w:t>s or i</w:t>
            </w:r>
            <w:r w:rsidR="00FA00A3">
              <w:t xml:space="preserve">nland </w:t>
            </w:r>
            <w:r w:rsidR="00095EA0">
              <w:t>w</w:t>
            </w:r>
            <w:r w:rsidR="00FA00A3">
              <w:t>ater</w:t>
            </w:r>
            <w:r w:rsidR="00095EA0">
              <w:t>ways</w:t>
            </w:r>
            <w:r w:rsidR="00FA00A3">
              <w:t xml:space="preserve"> </w:t>
            </w:r>
            <w:r>
              <w:t>are rivers, lakes or other stretches of water, whether linked to the sea or landlocked, which by natural or man-made features are suitable for navigation.</w:t>
            </w:r>
          </w:p>
          <w:bookmarkEnd w:id="177"/>
          <w:p w14:paraId="5C4DE566" w14:textId="289A8060" w:rsidR="000E732F" w:rsidRPr="00FC30AA" w:rsidRDefault="000E732F" w:rsidP="00C4696D">
            <w:pPr>
              <w:pStyle w:val="BodyText"/>
              <w:rPr>
                <w:i/>
                <w:iCs/>
              </w:rPr>
            </w:pPr>
            <w:r>
              <w:rPr>
                <w:i/>
                <w:iCs/>
              </w:rPr>
              <w:t>UNECE Resolution 58</w:t>
            </w:r>
          </w:p>
        </w:tc>
      </w:tr>
      <w:tr w:rsidR="00E726EE" w14:paraId="359C27A6" w14:textId="77777777" w:rsidTr="00D22A93">
        <w:tc>
          <w:tcPr>
            <w:tcW w:w="2127" w:type="dxa"/>
          </w:tcPr>
          <w:p w14:paraId="78961F62" w14:textId="7006431C" w:rsidR="00E726EE" w:rsidRDefault="005F5D86" w:rsidP="00C4696D">
            <w:pPr>
              <w:pStyle w:val="BodyText"/>
            </w:pPr>
            <w:r w:rsidRPr="005F5D86">
              <w:t>Inland waterway vessel</w:t>
            </w:r>
          </w:p>
        </w:tc>
        <w:tc>
          <w:tcPr>
            <w:tcW w:w="8073" w:type="dxa"/>
          </w:tcPr>
          <w:p w14:paraId="140D7D40" w14:textId="77777777" w:rsidR="000A40C0" w:rsidRDefault="005F5D86" w:rsidP="00C4696D">
            <w:pPr>
              <w:pStyle w:val="BodyText"/>
            </w:pPr>
            <w:r w:rsidRPr="005F5D86">
              <w:t>Inland waterway vessel</w:t>
            </w:r>
            <w:r>
              <w:t xml:space="preserve"> is a </w:t>
            </w:r>
            <w:r w:rsidRPr="005F5D86">
              <w:t>vessel intended solely or mainly for navigation on inland waterways</w:t>
            </w:r>
            <w:r w:rsidR="000A40C0">
              <w:t>.</w:t>
            </w:r>
          </w:p>
          <w:p w14:paraId="323EFDD2" w14:textId="01C6E88E" w:rsidR="00E726EE" w:rsidRDefault="005F5D86" w:rsidP="00C4696D">
            <w:pPr>
              <w:pStyle w:val="BodyText"/>
            </w:pPr>
            <w:r w:rsidRPr="000A40C0">
              <w:rPr>
                <w:i/>
                <w:iCs/>
              </w:rPr>
              <w:t xml:space="preserve">(UNECE </w:t>
            </w:r>
            <w:r w:rsidR="005203AC" w:rsidRPr="000A40C0">
              <w:rPr>
                <w:i/>
                <w:iCs/>
              </w:rPr>
              <w:t>R</w:t>
            </w:r>
            <w:r w:rsidRPr="000A40C0">
              <w:rPr>
                <w:i/>
                <w:iCs/>
              </w:rPr>
              <w:t>esolution No. 61</w:t>
            </w:r>
            <w:r w:rsidR="000A40C0" w:rsidRPr="000A40C0">
              <w:rPr>
                <w:i/>
                <w:iCs/>
              </w:rPr>
              <w:t>)</w:t>
            </w:r>
            <w:r w:rsidRPr="005F5D86">
              <w:t>).</w:t>
            </w:r>
          </w:p>
        </w:tc>
      </w:tr>
      <w:tr w:rsidR="00E726EE" w14:paraId="5B31764F" w14:textId="77777777" w:rsidTr="00D22A93">
        <w:trPr>
          <w:trHeight w:val="2584"/>
        </w:trPr>
        <w:tc>
          <w:tcPr>
            <w:tcW w:w="2127" w:type="dxa"/>
          </w:tcPr>
          <w:p w14:paraId="11F01FB4" w14:textId="7FC9D9A2" w:rsidR="00E726EE" w:rsidRDefault="005F5D86" w:rsidP="00C4696D">
            <w:pPr>
              <w:pStyle w:val="BodyText"/>
            </w:pPr>
            <w:r w:rsidRPr="005F5D86">
              <w:lastRenderedPageBreak/>
              <w:t>Vessel Tracking and Tracing (VTT)</w:t>
            </w:r>
          </w:p>
        </w:tc>
        <w:tc>
          <w:tcPr>
            <w:tcW w:w="8073" w:type="dxa"/>
          </w:tcPr>
          <w:p w14:paraId="2CA0FCFA" w14:textId="05994531" w:rsidR="005F5D86" w:rsidRDefault="005F5D86" w:rsidP="005F5D86">
            <w:pPr>
              <w:pStyle w:val="BodyText"/>
            </w:pPr>
            <w:bookmarkStart w:id="178" w:name="_Hlk74652990"/>
            <w:r w:rsidRPr="00A13083">
              <w:t>Vessel Tracking and Tracing (VTT)</w:t>
            </w:r>
            <w:r>
              <w:t xml:space="preserve"> </w:t>
            </w:r>
            <w:r w:rsidRPr="00C4696D">
              <w:t>combin</w:t>
            </w:r>
            <w:r w:rsidR="005F07AA">
              <w:t xml:space="preserve">es </w:t>
            </w:r>
            <w:r w:rsidRPr="00C4696D">
              <w:t>the functions o</w:t>
            </w:r>
            <w:r>
              <w:t>f</w:t>
            </w:r>
            <w:r w:rsidRPr="00C4696D">
              <w:t xml:space="preserve"> tracking and tracing as follows:</w:t>
            </w:r>
          </w:p>
          <w:bookmarkEnd w:id="178"/>
          <w:p w14:paraId="3715D3F8" w14:textId="77777777" w:rsidR="005F5D86" w:rsidRDefault="005F5D86" w:rsidP="005F5D86">
            <w:pPr>
              <w:pStyle w:val="BodyText"/>
              <w:numPr>
                <w:ilvl w:val="0"/>
                <w:numId w:val="66"/>
              </w:numPr>
              <w:ind w:left="459" w:hanging="284"/>
            </w:pPr>
            <w:r>
              <w:t>Vessel Tracking means the function of maintaining status information of the vessel, such as the current position and characteristics and – if needed – combined with information on cargo and consignments.</w:t>
            </w:r>
          </w:p>
          <w:p w14:paraId="4E0A11A0" w14:textId="77777777" w:rsidR="00281AF8" w:rsidRDefault="005F5D86" w:rsidP="005F5D86">
            <w:pPr>
              <w:pStyle w:val="BodyText"/>
              <w:numPr>
                <w:ilvl w:val="0"/>
                <w:numId w:val="66"/>
              </w:numPr>
              <w:ind w:left="459" w:hanging="284"/>
            </w:pPr>
            <w:r>
              <w:t>Vessel Tracing means the retrieving of information concerning the whereabouts of the vessel and, if needed, information on cargo, consignments and equipment.</w:t>
            </w:r>
          </w:p>
          <w:p w14:paraId="43FCFAE2" w14:textId="030477B5" w:rsidR="00E726EE" w:rsidRDefault="00281AF8" w:rsidP="005F07AA">
            <w:pPr>
              <w:pStyle w:val="BodyText"/>
              <w:ind w:left="33"/>
            </w:pPr>
            <w:r>
              <w:t>(UNECE Resolution</w:t>
            </w:r>
            <w:r w:rsidR="005F07AA">
              <w:t>s 57 &amp;</w:t>
            </w:r>
            <w:r>
              <w:t xml:space="preserve"> 63)</w:t>
            </w:r>
          </w:p>
        </w:tc>
      </w:tr>
    </w:tbl>
    <w:p w14:paraId="218F26A6" w14:textId="5D94C76A" w:rsidR="008C7068" w:rsidRDefault="008C7068" w:rsidP="00D621BF">
      <w:pPr>
        <w:pStyle w:val="Heading1"/>
        <w:numPr>
          <w:ilvl w:val="0"/>
          <w:numId w:val="34"/>
        </w:numPr>
      </w:pPr>
      <w:bookmarkStart w:id="179" w:name="_Toc74042314"/>
      <w:bookmarkStart w:id="180" w:name="_Toc74042315"/>
      <w:bookmarkStart w:id="181" w:name="_Toc74042316"/>
      <w:bookmarkStart w:id="182" w:name="_Toc74042317"/>
      <w:bookmarkStart w:id="183" w:name="_Toc74042318"/>
      <w:bookmarkStart w:id="184" w:name="_Toc74042319"/>
      <w:bookmarkStart w:id="185" w:name="_Toc76633493"/>
      <w:bookmarkStart w:id="186" w:name="_Hlk76625568"/>
      <w:bookmarkEnd w:id="179"/>
      <w:bookmarkEnd w:id="180"/>
      <w:bookmarkEnd w:id="181"/>
      <w:bookmarkEnd w:id="182"/>
      <w:bookmarkEnd w:id="183"/>
      <w:bookmarkEnd w:id="184"/>
      <w:r>
        <w:t>ACRONYMS</w:t>
      </w:r>
      <w:bookmarkEnd w:id="185"/>
    </w:p>
    <w:p w14:paraId="2FB3118A" w14:textId="6F7D81E1" w:rsidR="008C7068" w:rsidRDefault="008C7068" w:rsidP="008C7068">
      <w:pPr>
        <w:pStyle w:val="Heading1separatationline"/>
      </w:pPr>
    </w:p>
    <w:p w14:paraId="29437AE9" w14:textId="78244AEE" w:rsidR="00E11CE0" w:rsidRDefault="00E11CE0" w:rsidP="00D30DD3">
      <w:pPr>
        <w:pStyle w:val="BodyText"/>
      </w:pPr>
      <w:r w:rsidRPr="00D22A93">
        <w:t>UNECE</w:t>
      </w:r>
      <w:r w:rsidRPr="00D22A93">
        <w:tab/>
        <w:t>United Nations Economic Commission for Europe</w:t>
      </w:r>
    </w:p>
    <w:p w14:paraId="2A85476A" w14:textId="2C684ECC" w:rsidR="00C45EF1" w:rsidRDefault="00C45EF1" w:rsidP="00D30DD3">
      <w:pPr>
        <w:pStyle w:val="BodyText"/>
      </w:pPr>
      <w:r>
        <w:t>VTS</w:t>
      </w:r>
      <w:r>
        <w:tab/>
        <w:t xml:space="preserve">Vessel Traffic Service or Vessel Traffic Services (dependent on context) </w:t>
      </w:r>
    </w:p>
    <w:bookmarkEnd w:id="186"/>
    <w:p w14:paraId="3CEC8941" w14:textId="5B24B6CA" w:rsidR="008C7068" w:rsidRDefault="008C7068" w:rsidP="00D30DD3">
      <w:pPr>
        <w:pStyle w:val="BodyText"/>
      </w:pPr>
      <w:r>
        <w:t>VTT</w:t>
      </w:r>
      <w:r>
        <w:tab/>
      </w:r>
      <w:r w:rsidRPr="008C7068">
        <w:t>Vessel Tracking and Tracing</w:t>
      </w:r>
    </w:p>
    <w:p w14:paraId="3423A86A" w14:textId="77777777" w:rsidR="00C4696D" w:rsidRPr="008C7068" w:rsidRDefault="00C4696D" w:rsidP="00D30DD3">
      <w:pPr>
        <w:pStyle w:val="BodyText"/>
      </w:pPr>
    </w:p>
    <w:p w14:paraId="502CD04C" w14:textId="1B18CD78" w:rsidR="00D32DDF" w:rsidRDefault="00D32DDF" w:rsidP="00D621BF">
      <w:pPr>
        <w:pStyle w:val="Heading1"/>
        <w:numPr>
          <w:ilvl w:val="0"/>
          <w:numId w:val="34"/>
        </w:numPr>
      </w:pPr>
      <w:bookmarkStart w:id="187" w:name="_Toc76633494"/>
      <w:r>
        <w:t>R</w:t>
      </w:r>
      <w:r w:rsidR="0093492E">
        <w:t>EFERENCES</w:t>
      </w:r>
      <w:bookmarkEnd w:id="187"/>
    </w:p>
    <w:p w14:paraId="623FC7E7" w14:textId="62496A6B" w:rsidR="00D32DDF" w:rsidRDefault="00D32DDF" w:rsidP="00D32DDF">
      <w:pPr>
        <w:pStyle w:val="Heading1separatationline"/>
      </w:pPr>
    </w:p>
    <w:p w14:paraId="46DA3D89" w14:textId="77777777" w:rsidR="00BB1783" w:rsidRDefault="00332CF2" w:rsidP="00332CF2">
      <w:pPr>
        <w:pStyle w:val="BodyText"/>
      </w:pPr>
      <w:r>
        <w:t>[1]</w:t>
      </w:r>
      <w:r>
        <w:tab/>
      </w:r>
      <w:r w:rsidR="00BB1783" w:rsidRPr="00BB1783">
        <w:t>United Nations Convention on the Law of the Sea of 10 December 1982</w:t>
      </w:r>
    </w:p>
    <w:p w14:paraId="172BF61D" w14:textId="77777777" w:rsidR="00402707" w:rsidRDefault="00BB1783" w:rsidP="00332CF2">
      <w:pPr>
        <w:pStyle w:val="BodyText"/>
      </w:pPr>
      <w:r>
        <w:t>[2]</w:t>
      </w:r>
      <w:r>
        <w:tab/>
      </w:r>
      <w:r w:rsidR="00402707" w:rsidRPr="00B6648A">
        <w:t>International Convention for the Safety of Life at Sea</w:t>
      </w:r>
      <w:r w:rsidR="00402707">
        <w:t xml:space="preserve"> (SOLAS)</w:t>
      </w:r>
    </w:p>
    <w:p w14:paraId="2E88D3CC" w14:textId="35C9C8D7" w:rsidR="00332CF2" w:rsidRDefault="00402707" w:rsidP="00332CF2">
      <w:pPr>
        <w:pStyle w:val="BodyText"/>
      </w:pPr>
      <w:r>
        <w:t>[3]</w:t>
      </w:r>
      <w:r>
        <w:tab/>
      </w:r>
      <w:r w:rsidR="00332CF2">
        <w:t xml:space="preserve">IMO Resolution </w:t>
      </w:r>
      <w:proofErr w:type="spellStart"/>
      <w:r w:rsidR="00332CF2">
        <w:t>A.</w:t>
      </w:r>
      <w:r w:rsidR="00332CF2" w:rsidRPr="003F0C2F">
        <w:rPr>
          <w:highlight w:val="yellow"/>
        </w:rPr>
        <w:t>xxx</w:t>
      </w:r>
      <w:proofErr w:type="spellEnd"/>
      <w:r w:rsidR="00332CF2" w:rsidRPr="003F0C2F">
        <w:rPr>
          <w:highlight w:val="yellow"/>
        </w:rPr>
        <w:t>(xx)</w:t>
      </w:r>
      <w:r w:rsidR="00332CF2">
        <w:t xml:space="preserve"> - </w:t>
      </w:r>
      <w:r w:rsidR="00332CF2" w:rsidRPr="003F0C2F">
        <w:t xml:space="preserve">Guidelines for Vessel Traffic Services </w:t>
      </w:r>
    </w:p>
    <w:p w14:paraId="29EE1874" w14:textId="2FD16C62" w:rsidR="003167D6" w:rsidRDefault="003167D6" w:rsidP="00957441">
      <w:pPr>
        <w:pStyle w:val="BodyText"/>
      </w:pPr>
      <w:r>
        <w:t>[</w:t>
      </w:r>
      <w:r w:rsidR="00402707">
        <w:t>4</w:t>
      </w:r>
      <w:r>
        <w:t>]</w:t>
      </w:r>
      <w:r>
        <w:tab/>
        <w:t>IALA VTS Manual</w:t>
      </w:r>
    </w:p>
    <w:p w14:paraId="1037BFD3" w14:textId="245E9228" w:rsidR="00E4483D" w:rsidRDefault="00E4483D" w:rsidP="00957441">
      <w:pPr>
        <w:pStyle w:val="BodyText"/>
      </w:pPr>
      <w:r>
        <w:t>[5]</w:t>
      </w:r>
      <w:r>
        <w:tab/>
      </w:r>
      <w:ins w:id="188" w:author="Barry" w:date="2021-09-24T14:06:00Z">
        <w:r w:rsidR="00984704">
          <w:t xml:space="preserve">PIANC </w:t>
        </w:r>
      </w:ins>
      <w:proofErr w:type="spellStart"/>
      <w:r w:rsidRPr="00E4483D">
        <w:t>InCom</w:t>
      </w:r>
      <w:proofErr w:type="spellEnd"/>
      <w:r w:rsidRPr="00E4483D">
        <w:t xml:space="preserve"> WG 125/I: Guidelines and Recommendations for River Information Services (2019)</w:t>
      </w:r>
    </w:p>
    <w:p w14:paraId="19901D56" w14:textId="711DD046" w:rsidR="00E4483D" w:rsidRDefault="00E4483D" w:rsidP="00957441">
      <w:pPr>
        <w:pStyle w:val="BodyText"/>
      </w:pPr>
      <w:r>
        <w:t>[6]</w:t>
      </w:r>
      <w:r>
        <w:tab/>
      </w:r>
      <w:ins w:id="189" w:author="Barry" w:date="2021-09-24T14:07:00Z">
        <w:r w:rsidR="00984704">
          <w:t xml:space="preserve">PIANC </w:t>
        </w:r>
      </w:ins>
      <w:proofErr w:type="spellStart"/>
      <w:r w:rsidRPr="00E4483D">
        <w:t>InCom</w:t>
      </w:r>
      <w:proofErr w:type="spellEnd"/>
      <w:r w:rsidRPr="00E4483D">
        <w:t xml:space="preserve"> WG 156: E-Navigation for Inland Waterways 2017 (2017)</w:t>
      </w:r>
    </w:p>
    <w:p w14:paraId="472A9A11" w14:textId="330FA75D" w:rsidR="00430130" w:rsidRDefault="00430130" w:rsidP="000F2807">
      <w:pPr>
        <w:pStyle w:val="BodyText"/>
      </w:pPr>
    </w:p>
    <w:p w14:paraId="7A9464F6" w14:textId="77777777" w:rsidR="00430130" w:rsidRDefault="00430130" w:rsidP="000F2807">
      <w:pPr>
        <w:pStyle w:val="BodyText"/>
      </w:pPr>
    </w:p>
    <w:p w14:paraId="48EFAC69" w14:textId="61A9AF94" w:rsidR="00DD17A8" w:rsidRDefault="00DD17A8" w:rsidP="000F2807">
      <w:pPr>
        <w:pStyle w:val="BodyText"/>
      </w:pPr>
    </w:p>
    <w:p w14:paraId="45C19F8D" w14:textId="1370A4A7" w:rsidR="00DD17A8" w:rsidRPr="00BF616A" w:rsidRDefault="00C4696D" w:rsidP="000F2807">
      <w:pPr>
        <w:pStyle w:val="BodyText"/>
        <w:rPr>
          <w:i/>
          <w:iCs/>
          <w:color w:val="FF0000"/>
        </w:rPr>
      </w:pPr>
      <w:r w:rsidRPr="00BF616A">
        <w:rPr>
          <w:i/>
          <w:iCs/>
          <w:color w:val="FF0000"/>
        </w:rPr>
        <w:t>Note</w:t>
      </w:r>
      <w:r w:rsidR="00DB1FAD" w:rsidRPr="00BF616A">
        <w:rPr>
          <w:i/>
          <w:iCs/>
          <w:color w:val="FF0000"/>
        </w:rPr>
        <w:t xml:space="preserve"> to IALA Secretariat</w:t>
      </w:r>
      <w:r w:rsidRPr="00BF616A">
        <w:rPr>
          <w:i/>
          <w:iCs/>
          <w:color w:val="FF0000"/>
        </w:rPr>
        <w:t xml:space="preserve">:  Additional definitions </w:t>
      </w:r>
      <w:r w:rsidR="00BF616A">
        <w:rPr>
          <w:i/>
          <w:iCs/>
          <w:color w:val="FF0000"/>
        </w:rPr>
        <w:t xml:space="preserve">in section 5 </w:t>
      </w:r>
      <w:r w:rsidRPr="00BF616A">
        <w:rPr>
          <w:i/>
          <w:iCs/>
          <w:color w:val="FF0000"/>
        </w:rPr>
        <w:t xml:space="preserve">also </w:t>
      </w:r>
      <w:r w:rsidR="00DB1FAD" w:rsidRPr="00BF616A">
        <w:rPr>
          <w:i/>
          <w:iCs/>
          <w:color w:val="FF0000"/>
        </w:rPr>
        <w:t xml:space="preserve">to </w:t>
      </w:r>
      <w:r w:rsidRPr="00BF616A">
        <w:rPr>
          <w:i/>
          <w:iCs/>
          <w:color w:val="FF0000"/>
        </w:rPr>
        <w:t>be added to the</w:t>
      </w:r>
      <w:r w:rsidR="00DD17A8" w:rsidRPr="00BF616A">
        <w:rPr>
          <w:i/>
          <w:iCs/>
          <w:color w:val="FF0000"/>
        </w:rPr>
        <w:t xml:space="preserve"> IALA Dictionary:</w:t>
      </w:r>
    </w:p>
    <w:p w14:paraId="57B283D0" w14:textId="3A028787" w:rsidR="005F36AC" w:rsidRPr="00272A41" w:rsidRDefault="005F36AC" w:rsidP="00C4696D">
      <w:pPr>
        <w:pStyle w:val="BodyText"/>
        <w:ind w:left="1418" w:hanging="1418"/>
      </w:pPr>
    </w:p>
    <w:sectPr w:rsidR="005F36AC" w:rsidRPr="00272A41" w:rsidSect="00E726EE">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1B64F" w14:textId="77777777" w:rsidR="00672212" w:rsidRDefault="00672212" w:rsidP="003274DB">
      <w:r>
        <w:separator/>
      </w:r>
    </w:p>
    <w:p w14:paraId="1C3BDB94" w14:textId="77777777" w:rsidR="00672212" w:rsidRDefault="00672212"/>
  </w:endnote>
  <w:endnote w:type="continuationSeparator" w:id="0">
    <w:p w14:paraId="67179233" w14:textId="77777777" w:rsidR="00672212" w:rsidRDefault="00672212" w:rsidP="003274DB">
      <w:r>
        <w:continuationSeparator/>
      </w:r>
    </w:p>
    <w:p w14:paraId="0E509795" w14:textId="77777777" w:rsidR="00672212" w:rsidRDefault="00672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D96C" w14:textId="77777777" w:rsidR="004A6C23" w:rsidRDefault="004A6C2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57B502" w14:textId="77777777" w:rsidR="004A6C23" w:rsidRDefault="004A6C2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C81773" w14:textId="77777777" w:rsidR="004A6C23" w:rsidRDefault="004A6C2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385040" w14:textId="77777777" w:rsidR="004A6C23" w:rsidRDefault="004A6C2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E6B66F0" w14:textId="77777777" w:rsidR="004A6C23" w:rsidRDefault="004A6C2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8718" w14:textId="77777777" w:rsidR="004A6C23" w:rsidRPr="00AC24F4" w:rsidRDefault="004A6C23"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Laye, France</w:t>
    </w:r>
  </w:p>
  <w:p w14:paraId="560C6248" w14:textId="77777777" w:rsidR="004A6C23" w:rsidRPr="00AC24F4" w:rsidRDefault="004A6C23"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342357B2" w14:textId="77777777" w:rsidR="004A6C23" w:rsidRPr="004B6107" w:rsidRDefault="004A6C23"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E824F3" w14:textId="77777777" w:rsidR="004A6C23" w:rsidRPr="004B6107" w:rsidRDefault="004A6C23"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6DE5D96" w14:textId="77777777" w:rsidR="004A6C23" w:rsidRPr="00910058" w:rsidRDefault="004A6C23"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69504" behindDoc="0" locked="0" layoutInCell="1" allowOverlap="1" wp14:anchorId="4FB9777E" wp14:editId="192A09F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487C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CE74" w14:textId="77777777" w:rsidR="004A6C23" w:rsidRDefault="004A6C23"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160BBCF3" wp14:editId="5B5C681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C6F4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BD6F942" w14:textId="77777777" w:rsidR="004A6C23" w:rsidRPr="00C907DF" w:rsidRDefault="004A6C2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1250688" w14:textId="77777777" w:rsidR="004A6C23" w:rsidRPr="00525922" w:rsidRDefault="004A6C2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F318" w14:textId="77777777" w:rsidR="004A6C23" w:rsidRPr="00C716E5" w:rsidRDefault="004A6C23" w:rsidP="00C716E5">
    <w:pPr>
      <w:pStyle w:val="Footer"/>
      <w:rPr>
        <w:sz w:val="15"/>
        <w:szCs w:val="15"/>
      </w:rPr>
    </w:pPr>
  </w:p>
  <w:p w14:paraId="27948E54" w14:textId="77777777" w:rsidR="004A6C23" w:rsidRDefault="004A6C23" w:rsidP="00C716E5">
    <w:pPr>
      <w:pStyle w:val="Footerportrait"/>
    </w:pPr>
  </w:p>
  <w:p w14:paraId="0924ED9D" w14:textId="2CB9E676" w:rsidR="004A6C23" w:rsidRPr="00C907DF" w:rsidRDefault="004B0C12" w:rsidP="00C716E5">
    <w:pPr>
      <w:pStyle w:val="Footerportrait"/>
      <w:rPr>
        <w:rStyle w:val="PageNumber"/>
        <w:szCs w:val="15"/>
      </w:rPr>
    </w:pPr>
    <w:fldSimple w:instr=" STYLEREF &quot;Document type&quot; \* MERGEFORMAT ">
      <w:r w:rsidR="00E9357F">
        <w:t>IALA Guideline</w:t>
      </w:r>
    </w:fldSimple>
    <w:r w:rsidR="004A6C23" w:rsidRPr="00C907DF">
      <w:t xml:space="preserve"> </w:t>
    </w:r>
    <w:fldSimple w:instr=" STYLEREF &quot;Document number&quot; \* MERGEFORMAT ">
      <w:r w:rsidR="00E9357F">
        <w:t>Gnnnn</w:t>
      </w:r>
    </w:fldSimple>
    <w:r w:rsidR="004A6C23" w:rsidRPr="00C907DF">
      <w:t xml:space="preserve"> –</w:t>
    </w:r>
    <w:r w:rsidR="004A6C23">
      <w:t xml:space="preserve"> </w:t>
    </w:r>
    <w:fldSimple w:instr=" STYLEREF &quot;Document name&quot; \* MERGEFORMAT ">
      <w:r w:rsidR="00E9357F">
        <w:t>VTS in Inland Waters</w:t>
      </w:r>
    </w:fldSimple>
  </w:p>
  <w:p w14:paraId="68BC5575" w14:textId="5FF90C07" w:rsidR="004A6C23" w:rsidRPr="00C907DF" w:rsidRDefault="004B0C12" w:rsidP="00C716E5">
    <w:pPr>
      <w:pStyle w:val="Footerportrait"/>
    </w:pPr>
    <w:fldSimple w:instr=" STYLEREF &quot;Edition number&quot; \* MERGEFORMAT ">
      <w:r w:rsidR="00E9357F">
        <w:t>Edition 1.0</w:t>
      </w:r>
    </w:fldSimple>
    <w:r w:rsidR="004A6C23">
      <w:t xml:space="preserve">  </w:t>
    </w:r>
    <w:fldSimple w:instr=" STYLEREF &quot;Document date&quot; \* MERGEFORMAT ">
      <w:r w:rsidR="00E9357F">
        <w:t>Document date: Xxx 202x</w:t>
      </w:r>
    </w:fldSimple>
    <w:r w:rsidR="004A6C23" w:rsidRPr="00C907DF">
      <w:tab/>
    </w:r>
    <w:r w:rsidR="004A6C23">
      <w:t xml:space="preserve">P </w:t>
    </w:r>
    <w:r w:rsidR="004A6C23" w:rsidRPr="00C907DF">
      <w:rPr>
        <w:rStyle w:val="PageNumber"/>
        <w:szCs w:val="15"/>
      </w:rPr>
      <w:fldChar w:fldCharType="begin"/>
    </w:r>
    <w:r w:rsidR="004A6C23" w:rsidRPr="00C907DF">
      <w:rPr>
        <w:rStyle w:val="PageNumber"/>
        <w:szCs w:val="15"/>
      </w:rPr>
      <w:instrText xml:space="preserve">PAGE  </w:instrText>
    </w:r>
    <w:r w:rsidR="004A6C23" w:rsidRPr="00C907DF">
      <w:rPr>
        <w:rStyle w:val="PageNumber"/>
        <w:szCs w:val="15"/>
      </w:rPr>
      <w:fldChar w:fldCharType="separate"/>
    </w:r>
    <w:r w:rsidR="007E69D3">
      <w:rPr>
        <w:rStyle w:val="PageNumber"/>
        <w:szCs w:val="15"/>
      </w:rPr>
      <w:t>4</w:t>
    </w:r>
    <w:r w:rsidR="004A6C23"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88B3" w14:textId="77777777" w:rsidR="004A6C23" w:rsidRDefault="004A6C23" w:rsidP="00C716E5">
    <w:pPr>
      <w:pStyle w:val="Footer"/>
    </w:pPr>
  </w:p>
  <w:p w14:paraId="4EEA0CD9" w14:textId="77777777" w:rsidR="004A6C23" w:rsidRDefault="004A6C23" w:rsidP="00C716E5">
    <w:pPr>
      <w:pStyle w:val="Footerportrait"/>
    </w:pPr>
  </w:p>
  <w:p w14:paraId="03FBC82A" w14:textId="3729A8B6" w:rsidR="004A6C23" w:rsidRPr="00C907DF" w:rsidRDefault="004B0C12" w:rsidP="00C716E5">
    <w:pPr>
      <w:pStyle w:val="Footerportrait"/>
      <w:rPr>
        <w:rStyle w:val="PageNumber"/>
        <w:szCs w:val="15"/>
      </w:rPr>
    </w:pPr>
    <w:fldSimple w:instr=" STYLEREF &quot;Document type&quot; \* MERGEFORMAT ">
      <w:r w:rsidR="00E9357F">
        <w:t>IALA Guideline</w:t>
      </w:r>
    </w:fldSimple>
    <w:r w:rsidR="004A6C23" w:rsidRPr="00C907DF">
      <w:t xml:space="preserve"> </w:t>
    </w:r>
    <w:fldSimple w:instr=" STYLEREF &quot;Document number&quot; \* MERGEFORMAT ">
      <w:r w:rsidR="00E9357F">
        <w:t>Gnnnn</w:t>
      </w:r>
    </w:fldSimple>
    <w:r w:rsidR="004A6C23" w:rsidRPr="00C907DF">
      <w:t xml:space="preserve"> –</w:t>
    </w:r>
    <w:r w:rsidR="004A6C23">
      <w:t xml:space="preserve"> </w:t>
    </w:r>
    <w:fldSimple w:instr=" STYLEREF &quot;Document name&quot; \* MERGEFORMAT ">
      <w:r w:rsidR="00E9357F">
        <w:t>VTS in Inland Waters</w:t>
      </w:r>
    </w:fldSimple>
  </w:p>
  <w:p w14:paraId="6D3A92E0" w14:textId="55161F72" w:rsidR="004A6C23" w:rsidRPr="00525922" w:rsidRDefault="004B0C12" w:rsidP="00C716E5">
    <w:pPr>
      <w:pStyle w:val="Footerportrait"/>
    </w:pPr>
    <w:fldSimple w:instr=" STYLEREF &quot;Edition number&quot; \* MERGEFORMAT ">
      <w:r w:rsidR="00E9357F">
        <w:t>Edition 1.0</w:t>
      </w:r>
    </w:fldSimple>
    <w:r w:rsidR="004A6C23" w:rsidRPr="00C907DF">
      <w:tab/>
    </w:r>
    <w:r w:rsidR="004A6C23">
      <w:t xml:space="preserve">P </w:t>
    </w:r>
    <w:r w:rsidR="004A6C23" w:rsidRPr="00C907DF">
      <w:rPr>
        <w:rStyle w:val="PageNumber"/>
        <w:szCs w:val="15"/>
      </w:rPr>
      <w:fldChar w:fldCharType="begin"/>
    </w:r>
    <w:r w:rsidR="004A6C23" w:rsidRPr="00C907DF">
      <w:rPr>
        <w:rStyle w:val="PageNumber"/>
        <w:szCs w:val="15"/>
      </w:rPr>
      <w:instrText xml:space="preserve">PAGE  </w:instrText>
    </w:r>
    <w:r w:rsidR="004A6C23" w:rsidRPr="00C907DF">
      <w:rPr>
        <w:rStyle w:val="PageNumber"/>
        <w:szCs w:val="15"/>
      </w:rPr>
      <w:fldChar w:fldCharType="separate"/>
    </w:r>
    <w:r w:rsidR="007E69D3">
      <w:rPr>
        <w:rStyle w:val="PageNumber"/>
        <w:szCs w:val="15"/>
      </w:rPr>
      <w:t>3</w:t>
    </w:r>
    <w:r w:rsidR="004A6C23"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450B" w14:textId="77777777" w:rsidR="004A6C23" w:rsidRDefault="004A6C23" w:rsidP="00C716E5">
    <w:pPr>
      <w:pStyle w:val="Footer"/>
    </w:pPr>
  </w:p>
  <w:p w14:paraId="17597809" w14:textId="77777777" w:rsidR="004A6C23" w:rsidRDefault="004A6C23" w:rsidP="00C716E5">
    <w:pPr>
      <w:pStyle w:val="Footerportrait"/>
    </w:pPr>
  </w:p>
  <w:p w14:paraId="5E5EBE38" w14:textId="3ADF093D" w:rsidR="004A6C23" w:rsidRPr="00C907DF" w:rsidRDefault="004B0C12" w:rsidP="00184C2E">
    <w:pPr>
      <w:pStyle w:val="Footerportrait"/>
      <w:tabs>
        <w:tab w:val="clear" w:pos="10206"/>
        <w:tab w:val="right" w:pos="15137"/>
      </w:tabs>
    </w:pPr>
    <w:fldSimple w:instr=" STYLEREF &quot;Document type&quot; \* MERGEFORMAT ">
      <w:r w:rsidR="00E9357F">
        <w:t>IALA Guideline</w:t>
      </w:r>
    </w:fldSimple>
    <w:r w:rsidR="004A6C23" w:rsidRPr="00C907DF">
      <w:t xml:space="preserve"> </w:t>
    </w:r>
    <w:fldSimple w:instr=" STYLEREF &quot;Document number&quot; \* MERGEFORMAT ">
      <w:r w:rsidR="00E9357F">
        <w:t>Gnnnn</w:t>
      </w:r>
    </w:fldSimple>
    <w:r w:rsidR="004A6C23" w:rsidRPr="00C907DF">
      <w:t xml:space="preserve"> –</w:t>
    </w:r>
    <w:r w:rsidR="004A6C23">
      <w:t xml:space="preserve"> </w:t>
    </w:r>
    <w:fldSimple w:instr=" STYLEREF &quot;Document name&quot; \* MERGEFORMAT ">
      <w:r w:rsidR="00E9357F">
        <w:t>VTS in Inland Waters</w:t>
      </w:r>
    </w:fldSimple>
    <w:r w:rsidR="004A6C23">
      <w:tab/>
    </w:r>
  </w:p>
  <w:p w14:paraId="73B45916" w14:textId="18F9C818" w:rsidR="004A6C23" w:rsidRPr="00C907DF" w:rsidRDefault="004B0C12" w:rsidP="00184C2E">
    <w:pPr>
      <w:pStyle w:val="Footerportrait"/>
      <w:tabs>
        <w:tab w:val="clear" w:pos="10206"/>
        <w:tab w:val="right" w:pos="15137"/>
      </w:tabs>
    </w:pPr>
    <w:fldSimple w:instr=" STYLEREF &quot;Edition number&quot; \* MERGEFORMAT ">
      <w:r w:rsidR="00E9357F">
        <w:t>Edition 1.0</w:t>
      </w:r>
    </w:fldSimple>
    <w:r w:rsidR="004A6C23">
      <w:t xml:space="preserve">  </w:t>
    </w:r>
    <w:fldSimple w:instr=" STYLEREF &quot;Document date&quot; \* MERGEFORMAT ">
      <w:r w:rsidR="00E9357F">
        <w:t>Document date: Xxx 202x</w:t>
      </w:r>
    </w:fldSimple>
    <w:r w:rsidR="004A6C23">
      <w:tab/>
    </w:r>
    <w:r w:rsidR="004A6C23">
      <w:rPr>
        <w:rStyle w:val="PageNumber"/>
        <w:szCs w:val="15"/>
      </w:rPr>
      <w:t xml:space="preserve">P </w:t>
    </w:r>
    <w:r w:rsidR="004A6C23" w:rsidRPr="00C907DF">
      <w:rPr>
        <w:rStyle w:val="PageNumber"/>
        <w:szCs w:val="15"/>
      </w:rPr>
      <w:fldChar w:fldCharType="begin"/>
    </w:r>
    <w:r w:rsidR="004A6C23" w:rsidRPr="00C907DF">
      <w:rPr>
        <w:rStyle w:val="PageNumber"/>
        <w:szCs w:val="15"/>
      </w:rPr>
      <w:instrText xml:space="preserve">PAGE  </w:instrText>
    </w:r>
    <w:r w:rsidR="004A6C23" w:rsidRPr="00C907DF">
      <w:rPr>
        <w:rStyle w:val="PageNumber"/>
        <w:szCs w:val="15"/>
      </w:rPr>
      <w:fldChar w:fldCharType="separate"/>
    </w:r>
    <w:r w:rsidR="007E69D3">
      <w:rPr>
        <w:rStyle w:val="PageNumber"/>
        <w:szCs w:val="15"/>
      </w:rPr>
      <w:t>17</w:t>
    </w:r>
    <w:r w:rsidR="004A6C23"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FBBF9" w14:textId="77777777" w:rsidR="00672212" w:rsidRDefault="00672212" w:rsidP="003274DB">
      <w:r>
        <w:separator/>
      </w:r>
    </w:p>
    <w:p w14:paraId="1DEB1208" w14:textId="77777777" w:rsidR="00672212" w:rsidRDefault="00672212"/>
  </w:footnote>
  <w:footnote w:type="continuationSeparator" w:id="0">
    <w:p w14:paraId="781E6626" w14:textId="77777777" w:rsidR="00672212" w:rsidRDefault="00672212" w:rsidP="003274DB">
      <w:r>
        <w:continuationSeparator/>
      </w:r>
    </w:p>
    <w:p w14:paraId="4141B66B" w14:textId="77777777" w:rsidR="00672212" w:rsidRDefault="006722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BFE9" w14:textId="5D27C0CA" w:rsidR="004A6C23" w:rsidRDefault="00672212">
    <w:pPr>
      <w:pStyle w:val="Header"/>
    </w:pPr>
    <w:r>
      <w:rPr>
        <w:noProof/>
      </w:rPr>
      <w:pict w14:anchorId="4F85D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6" o:spid="_x0000_s2089" type="#_x0000_t136" style="position:absolute;margin-left:0;margin-top:0;width:449.6pt;height:269.75pt;rotation:315;z-index:-25161523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5975" w14:textId="2109CE9A" w:rsidR="004A6C23" w:rsidRDefault="00672212">
    <w:pPr>
      <w:pStyle w:val="Header"/>
    </w:pPr>
    <w:r>
      <w:rPr>
        <w:noProof/>
      </w:rPr>
      <w:pict w14:anchorId="744F4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5" o:spid="_x0000_s2104" type="#_x0000_t136" style="position:absolute;margin-left:0;margin-top:0;width:449.6pt;height:269.75pt;rotation:315;z-index:-25158451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26F0A" w14:textId="100E381A" w:rsidR="004A6C23" w:rsidRPr="00667792" w:rsidRDefault="00672212" w:rsidP="00667792">
    <w:pPr>
      <w:pStyle w:val="Header"/>
    </w:pPr>
    <w:r>
      <w:rPr>
        <w:noProof/>
      </w:rPr>
      <w:pict w14:anchorId="14C978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6" o:spid="_x0000_s2105" type="#_x0000_t136" style="position:absolute;margin-left:0;margin-top:0;width:449.6pt;height:269.75pt;rotation:315;z-index:-25158246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78720" behindDoc="1" locked="0" layoutInCell="1" allowOverlap="1" wp14:anchorId="4CF824EB" wp14:editId="66AD31FC">
          <wp:simplePos x="0" y="0"/>
          <wp:positionH relativeFrom="page">
            <wp:posOffset>9991453</wp:posOffset>
          </wp:positionH>
          <wp:positionV relativeFrom="page">
            <wp:posOffset>1270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3059" w14:textId="0FD1C640" w:rsidR="004A6C23" w:rsidRDefault="00672212">
    <w:pPr>
      <w:pStyle w:val="Header"/>
    </w:pPr>
    <w:r>
      <w:rPr>
        <w:noProof/>
      </w:rPr>
      <w:pict w14:anchorId="672EF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4" o:spid="_x0000_s2103" type="#_x0000_t136" style="position:absolute;margin-left:0;margin-top:0;width:449.6pt;height:269.75pt;rotation:315;z-index:-25158656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AB86" w14:textId="5BD30252" w:rsidR="004A6C23" w:rsidRPr="001938E5" w:rsidRDefault="00672212" w:rsidP="001938E5">
    <w:pPr>
      <w:pStyle w:val="Header"/>
      <w:jc w:val="right"/>
      <w:rPr>
        <w:sz w:val="22"/>
      </w:rPr>
    </w:pPr>
    <w:r>
      <w:rPr>
        <w:noProof/>
        <w:sz w:val="22"/>
      </w:rPr>
      <w:pict w14:anchorId="12605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7" o:spid="_x0000_s2090" type="#_x0000_t136" style="position:absolute;left:0;text-align:left;margin-left:0;margin-top:0;width:449.6pt;height:269.75pt;rotation:315;z-index:-25161318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sidRPr="007A3FD0">
      <w:rPr>
        <w:noProof/>
        <w:sz w:val="22"/>
        <w:lang w:val="nl-NL" w:eastAsia="nl-NL"/>
      </w:rPr>
      <w:drawing>
        <wp:anchor distT="0" distB="0" distL="114300" distR="114300" simplePos="0" relativeHeight="251657214" behindDoc="1" locked="0" layoutInCell="1" allowOverlap="1" wp14:anchorId="1C06689B" wp14:editId="3CE7D002">
          <wp:simplePos x="0" y="0"/>
          <wp:positionH relativeFrom="page">
            <wp:posOffset>2880360</wp:posOffset>
          </wp:positionH>
          <wp:positionV relativeFrom="page">
            <wp:posOffset>180340</wp:posOffset>
          </wp:positionV>
          <wp:extent cx="1803600" cy="1440000"/>
          <wp:effectExtent l="0" t="0" r="6350" b="8255"/>
          <wp:wrapNone/>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A6C23" w:rsidRPr="007A3FD0">
      <w:rPr>
        <w:sz w:val="22"/>
      </w:rPr>
      <w:t>VTS5</w:t>
    </w:r>
    <w:r w:rsidR="0017651D">
      <w:rPr>
        <w:sz w:val="22"/>
      </w:rPr>
      <w:t>1</w:t>
    </w:r>
    <w:r w:rsidR="004A6C23" w:rsidRPr="007A3FD0">
      <w:rPr>
        <w:sz w:val="22"/>
      </w:rPr>
      <w:t>-</w:t>
    </w:r>
    <w:r w:rsidR="00833A64">
      <w:rPr>
        <w:sz w:val="22"/>
      </w:rPr>
      <w:t>9.1.2.1</w:t>
    </w:r>
  </w:p>
  <w:p w14:paraId="4812341B" w14:textId="77777777" w:rsidR="004A6C23" w:rsidRPr="00ED2A8D" w:rsidRDefault="004A6C23" w:rsidP="008747E0">
    <w:pPr>
      <w:pStyle w:val="Header"/>
    </w:pPr>
  </w:p>
  <w:p w14:paraId="7D65D662" w14:textId="77777777" w:rsidR="004A6C23" w:rsidRDefault="004A6C23" w:rsidP="008747E0">
    <w:pPr>
      <w:pStyle w:val="Header"/>
    </w:pPr>
  </w:p>
  <w:p w14:paraId="46DE60FE" w14:textId="77777777" w:rsidR="004A6C23" w:rsidRDefault="004A6C23" w:rsidP="008747E0">
    <w:pPr>
      <w:pStyle w:val="Header"/>
    </w:pPr>
  </w:p>
  <w:p w14:paraId="5C3BBF9F" w14:textId="77777777" w:rsidR="004A6C23" w:rsidRDefault="004A6C23" w:rsidP="008747E0">
    <w:pPr>
      <w:pStyle w:val="Header"/>
    </w:pPr>
  </w:p>
  <w:p w14:paraId="7B331E4F" w14:textId="77777777" w:rsidR="004A6C23" w:rsidRDefault="004A6C23" w:rsidP="008747E0">
    <w:pPr>
      <w:pStyle w:val="Header"/>
    </w:pPr>
  </w:p>
  <w:p w14:paraId="731EBDF3" w14:textId="77777777" w:rsidR="004A6C23" w:rsidRDefault="004A6C23" w:rsidP="008747E0">
    <w:pPr>
      <w:pStyle w:val="Header"/>
    </w:pPr>
    <w:r>
      <w:rPr>
        <w:noProof/>
        <w:lang w:val="nl-NL" w:eastAsia="nl-NL"/>
      </w:rPr>
      <w:drawing>
        <wp:anchor distT="0" distB="0" distL="114300" distR="114300" simplePos="0" relativeHeight="251656189" behindDoc="1" locked="0" layoutInCell="1" allowOverlap="1" wp14:anchorId="2423C46E" wp14:editId="0B33726D">
          <wp:simplePos x="0" y="0"/>
          <wp:positionH relativeFrom="page">
            <wp:posOffset>0</wp:posOffset>
          </wp:positionH>
          <wp:positionV relativeFrom="page">
            <wp:posOffset>1411918</wp:posOffset>
          </wp:positionV>
          <wp:extent cx="7555865" cy="2339975"/>
          <wp:effectExtent l="0" t="0" r="6985" b="3175"/>
          <wp:wrapNone/>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69F9DA" w14:textId="77777777" w:rsidR="004A6C23" w:rsidRPr="00ED2A8D" w:rsidRDefault="004A6C23" w:rsidP="008747E0">
    <w:pPr>
      <w:pStyle w:val="Header"/>
    </w:pPr>
  </w:p>
  <w:p w14:paraId="65A313A8" w14:textId="77777777" w:rsidR="004A6C23" w:rsidRPr="00ED2A8D" w:rsidRDefault="004A6C2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1472" w14:textId="7C55F3DF" w:rsidR="004A6C23" w:rsidRDefault="00672212">
    <w:pPr>
      <w:pStyle w:val="Header"/>
    </w:pPr>
    <w:r>
      <w:rPr>
        <w:noProof/>
      </w:rPr>
      <w:pict w14:anchorId="43FA8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5" o:spid="_x0000_s2088" type="#_x0000_t136" style="position:absolute;margin-left:0;margin-top:0;width:449.6pt;height:269.75pt;rotation:315;z-index:-25161728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88960" behindDoc="1" locked="0" layoutInCell="1" allowOverlap="1" wp14:anchorId="45F2CEEF" wp14:editId="0EF9890F">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D942FC" w14:textId="77777777" w:rsidR="004A6C23" w:rsidRDefault="004A6C23">
    <w:pPr>
      <w:pStyle w:val="Header"/>
    </w:pPr>
  </w:p>
  <w:p w14:paraId="37EBBB21" w14:textId="77777777" w:rsidR="004A6C23" w:rsidRDefault="004A6C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4A96" w14:textId="0391F6B1" w:rsidR="004A6C23" w:rsidRDefault="00672212">
    <w:pPr>
      <w:pStyle w:val="Header"/>
    </w:pPr>
    <w:r>
      <w:rPr>
        <w:noProof/>
      </w:rPr>
      <w:pict w14:anchorId="51249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9" o:spid="_x0000_s2092" type="#_x0000_t136" style="position:absolute;margin-left:0;margin-top:0;width:449.6pt;height:269.75pt;rotation:315;z-index:-251609088;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AF53" w14:textId="5EA4991F" w:rsidR="004A6C23" w:rsidRPr="00ED2A8D" w:rsidRDefault="00672212" w:rsidP="008747E0">
    <w:pPr>
      <w:pStyle w:val="Header"/>
    </w:pPr>
    <w:r>
      <w:rPr>
        <w:noProof/>
      </w:rPr>
      <w:pict w14:anchorId="564F50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0" o:spid="_x0000_s2093" type="#_x0000_t136" style="position:absolute;margin-left:0;margin-top:0;width:449.6pt;height:269.75pt;rotation:315;z-index:-251607040;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58752" behindDoc="1" locked="0" layoutInCell="1" allowOverlap="1" wp14:anchorId="3F1E2FE9" wp14:editId="0420E13A">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9E6A8" w14:textId="77777777" w:rsidR="004A6C23" w:rsidRPr="00ED2A8D" w:rsidRDefault="004A6C23" w:rsidP="008747E0">
    <w:pPr>
      <w:pStyle w:val="Header"/>
    </w:pPr>
  </w:p>
  <w:p w14:paraId="0DB29D44" w14:textId="77777777" w:rsidR="004A6C23" w:rsidRDefault="004A6C23" w:rsidP="008747E0">
    <w:pPr>
      <w:pStyle w:val="Header"/>
    </w:pPr>
  </w:p>
  <w:p w14:paraId="1847F234" w14:textId="77777777" w:rsidR="004A6C23" w:rsidRDefault="004A6C23" w:rsidP="008747E0">
    <w:pPr>
      <w:pStyle w:val="Header"/>
    </w:pPr>
  </w:p>
  <w:p w14:paraId="1B2366B8" w14:textId="77777777" w:rsidR="004A6C23" w:rsidRDefault="004A6C23" w:rsidP="008747E0">
    <w:pPr>
      <w:pStyle w:val="Header"/>
    </w:pPr>
  </w:p>
  <w:p w14:paraId="382872AB" w14:textId="77777777" w:rsidR="004A6C23" w:rsidRPr="00441393" w:rsidRDefault="004A6C23" w:rsidP="00441393">
    <w:pPr>
      <w:pStyle w:val="Contents"/>
    </w:pPr>
    <w:r>
      <w:t>DOCUMENT HISTORY</w:t>
    </w:r>
  </w:p>
  <w:p w14:paraId="02C3CB17" w14:textId="77777777" w:rsidR="004A6C23" w:rsidRPr="00ED2A8D" w:rsidRDefault="004A6C23" w:rsidP="008747E0">
    <w:pPr>
      <w:pStyle w:val="Header"/>
    </w:pPr>
  </w:p>
  <w:p w14:paraId="2C52D0FA" w14:textId="77777777" w:rsidR="004A6C23" w:rsidRPr="00AC33A2" w:rsidRDefault="004A6C2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96E3" w14:textId="5337E20B" w:rsidR="004A6C23" w:rsidRDefault="00672212">
    <w:pPr>
      <w:pStyle w:val="Header"/>
    </w:pPr>
    <w:r>
      <w:rPr>
        <w:noProof/>
      </w:rPr>
      <w:pict w14:anchorId="5F90DB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78" o:spid="_x0000_s2091" type="#_x0000_t136" style="position:absolute;margin-left:0;margin-top:0;width:449.6pt;height:269.75pt;rotation:315;z-index:-25161113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113F" w14:textId="7D29C451" w:rsidR="004A6C23" w:rsidRDefault="00672212">
    <w:pPr>
      <w:pStyle w:val="Header"/>
    </w:pPr>
    <w:r>
      <w:rPr>
        <w:noProof/>
      </w:rPr>
      <w:pict w14:anchorId="58CE4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2" o:spid="_x0000_s2095" type="#_x0000_t136" style="position:absolute;margin-left:0;margin-top:0;width:449.6pt;height:269.75pt;rotation:315;z-index:-251602944;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C240E" w14:textId="5B8CA7A7" w:rsidR="004A6C23" w:rsidRPr="00ED2A8D" w:rsidRDefault="00672212" w:rsidP="008747E0">
    <w:pPr>
      <w:pStyle w:val="Header"/>
    </w:pPr>
    <w:r>
      <w:rPr>
        <w:noProof/>
      </w:rPr>
      <w:pict w14:anchorId="697C2B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3" o:spid="_x0000_s2096" type="#_x0000_t136" style="position:absolute;margin-left:0;margin-top:0;width:449.6pt;height:269.75pt;rotation:315;z-index:-251600896;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74624" behindDoc="1" locked="0" layoutInCell="1" allowOverlap="1" wp14:anchorId="61075CC5" wp14:editId="727EE687">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400427" w14:textId="77777777" w:rsidR="004A6C23" w:rsidRPr="00ED2A8D" w:rsidRDefault="004A6C23" w:rsidP="008747E0">
    <w:pPr>
      <w:pStyle w:val="Header"/>
    </w:pPr>
  </w:p>
  <w:p w14:paraId="11EC340F" w14:textId="77777777" w:rsidR="004A6C23" w:rsidRDefault="004A6C23" w:rsidP="008747E0">
    <w:pPr>
      <w:pStyle w:val="Header"/>
    </w:pPr>
  </w:p>
  <w:p w14:paraId="2D95E443" w14:textId="77777777" w:rsidR="004A6C23" w:rsidRDefault="004A6C23" w:rsidP="008747E0">
    <w:pPr>
      <w:pStyle w:val="Header"/>
    </w:pPr>
  </w:p>
  <w:p w14:paraId="6A62BCBF" w14:textId="77777777" w:rsidR="004A6C23" w:rsidRDefault="004A6C23" w:rsidP="008747E0">
    <w:pPr>
      <w:pStyle w:val="Header"/>
    </w:pPr>
  </w:p>
  <w:p w14:paraId="68EFE67E" w14:textId="77777777" w:rsidR="004A6C23" w:rsidRPr="00441393" w:rsidRDefault="004A6C23" w:rsidP="00441393">
    <w:pPr>
      <w:pStyle w:val="Contents"/>
    </w:pPr>
    <w:r>
      <w:t>CONTENTS</w:t>
    </w:r>
  </w:p>
  <w:p w14:paraId="566A5A52" w14:textId="77777777" w:rsidR="004A6C23" w:rsidRDefault="004A6C23" w:rsidP="0078486B">
    <w:pPr>
      <w:pStyle w:val="Header"/>
      <w:spacing w:line="140" w:lineRule="exact"/>
    </w:pPr>
  </w:p>
  <w:p w14:paraId="4917E0DE" w14:textId="77777777" w:rsidR="004A6C23" w:rsidRPr="00AC33A2" w:rsidRDefault="004A6C23"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430E1" w14:textId="78B7BB5E" w:rsidR="004A6C23" w:rsidRPr="00ED2A8D" w:rsidRDefault="00672212" w:rsidP="00C716E5">
    <w:pPr>
      <w:pStyle w:val="Header"/>
    </w:pPr>
    <w:r>
      <w:rPr>
        <w:noProof/>
      </w:rPr>
      <w:pict w14:anchorId="79958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5504381" o:spid="_x0000_s2094" type="#_x0000_t136" style="position:absolute;margin-left:0;margin-top:0;width:449.6pt;height:269.75pt;rotation:315;z-index:-251604992;mso-position-horizontal:center;mso-position-horizontal-relative:margin;mso-position-vertical:center;mso-position-vertical-relative:margin" o:allowincell="f" fillcolor="#f19476 [1950]" stroked="f">
          <v:fill opacity=".5"/>
          <v:textpath style="font-family:&quot;Calibri&quot;;font-size:1pt" string="DRAFT"/>
          <w10:wrap anchorx="margin" anchory="margin"/>
        </v:shape>
      </w:pict>
    </w:r>
    <w:r w:rsidR="004A6C23">
      <w:rPr>
        <w:noProof/>
        <w:lang w:val="nl-NL" w:eastAsia="nl-NL"/>
      </w:rPr>
      <w:drawing>
        <wp:anchor distT="0" distB="0" distL="114300" distR="114300" simplePos="0" relativeHeight="251697152" behindDoc="1" locked="0" layoutInCell="1" allowOverlap="1" wp14:anchorId="11B7C5F4" wp14:editId="5231DE08">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F42E28" w14:textId="77777777" w:rsidR="004A6C23" w:rsidRPr="00ED2A8D" w:rsidRDefault="004A6C23" w:rsidP="00C716E5">
    <w:pPr>
      <w:pStyle w:val="Header"/>
    </w:pPr>
  </w:p>
  <w:p w14:paraId="629BAFA3" w14:textId="77777777" w:rsidR="004A6C23" w:rsidRDefault="004A6C23" w:rsidP="00C716E5">
    <w:pPr>
      <w:pStyle w:val="Header"/>
    </w:pPr>
  </w:p>
  <w:p w14:paraId="09ADEAD7" w14:textId="77777777" w:rsidR="004A6C23" w:rsidRDefault="004A6C23" w:rsidP="00C716E5">
    <w:pPr>
      <w:pStyle w:val="Header"/>
    </w:pPr>
  </w:p>
  <w:p w14:paraId="7016FFC9" w14:textId="77777777" w:rsidR="004A6C23" w:rsidRDefault="004A6C23" w:rsidP="00C716E5">
    <w:pPr>
      <w:pStyle w:val="Header"/>
    </w:pPr>
  </w:p>
  <w:p w14:paraId="3D5FBF60" w14:textId="77777777" w:rsidR="004A6C23" w:rsidRPr="00441393" w:rsidRDefault="004A6C23" w:rsidP="00C716E5">
    <w:pPr>
      <w:pStyle w:val="Contents"/>
    </w:pPr>
    <w:r>
      <w:t>CONTENTS</w:t>
    </w:r>
  </w:p>
  <w:p w14:paraId="1D3D9B5F" w14:textId="77777777" w:rsidR="004A6C23" w:rsidRPr="00ED2A8D" w:rsidRDefault="004A6C23" w:rsidP="00C716E5">
    <w:pPr>
      <w:pStyle w:val="Header"/>
    </w:pPr>
  </w:p>
  <w:p w14:paraId="5F7E48A7" w14:textId="77777777" w:rsidR="004A6C23" w:rsidRPr="00AC33A2" w:rsidRDefault="004A6C23" w:rsidP="00C716E5">
    <w:pPr>
      <w:pStyle w:val="Header"/>
      <w:spacing w:line="140" w:lineRule="exact"/>
    </w:pPr>
  </w:p>
  <w:p w14:paraId="0AB610E7" w14:textId="77777777" w:rsidR="004A6C23" w:rsidRDefault="004A6C23">
    <w:pPr>
      <w:pStyle w:val="Header"/>
    </w:pPr>
    <w:r>
      <w:rPr>
        <w:noProof/>
        <w:lang w:val="nl-NL" w:eastAsia="nl-NL"/>
      </w:rPr>
      <w:drawing>
        <wp:anchor distT="0" distB="0" distL="114300" distR="114300" simplePos="0" relativeHeight="251695104" behindDoc="1" locked="0" layoutInCell="1" allowOverlap="1" wp14:anchorId="5E1FC22E" wp14:editId="0369406C">
          <wp:simplePos x="0" y="0"/>
          <wp:positionH relativeFrom="page">
            <wp:posOffset>6827653</wp:posOffset>
          </wp:positionH>
          <wp:positionV relativeFrom="page">
            <wp:posOffset>0</wp:posOffset>
          </wp:positionV>
          <wp:extent cx="720000" cy="720000"/>
          <wp:effectExtent l="0" t="0" r="4445" b="4445"/>
          <wp:wrapNone/>
          <wp:docPr id="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8A02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BA4578"/>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79C4C834"/>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536A5D04"/>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B2829C6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5F870C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800D52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6B2AEE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0DD423F"/>
    <w:multiLevelType w:val="multilevel"/>
    <w:tmpl w:val="479CA6B8"/>
    <w:lvl w:ilvl="0">
      <w:start w:val="6"/>
      <w:numFmt w:val="decimal"/>
      <w:lvlText w:val="%1"/>
      <w:lvlJc w:val="left"/>
      <w:pPr>
        <w:ind w:left="1138" w:hanging="992"/>
      </w:pPr>
      <w:rPr>
        <w:rFonts w:hint="default"/>
      </w:rPr>
    </w:lvl>
    <w:lvl w:ilvl="1">
      <w:start w:val="2"/>
      <w:numFmt w:val="decimal"/>
      <w:lvlText w:val="%1.%2"/>
      <w:lvlJc w:val="left"/>
      <w:pPr>
        <w:ind w:left="1138" w:hanging="992"/>
      </w:pPr>
      <w:rPr>
        <w:rFonts w:hint="default"/>
      </w:rPr>
    </w:lvl>
    <w:lvl w:ilvl="2">
      <w:start w:val="1"/>
      <w:numFmt w:val="decimal"/>
      <w:lvlText w:val="%1.%2.%3"/>
      <w:lvlJc w:val="left"/>
      <w:pPr>
        <w:ind w:left="1138" w:hanging="992"/>
      </w:pPr>
      <w:rPr>
        <w:rFonts w:ascii="Calibri" w:eastAsia="Calibri" w:hAnsi="Calibri" w:hint="default"/>
        <w:b/>
        <w:bCs/>
        <w:color w:val="00548B"/>
        <w:w w:val="99"/>
        <w:sz w:val="24"/>
        <w:szCs w:val="24"/>
      </w:rPr>
    </w:lvl>
    <w:lvl w:ilvl="3">
      <w:start w:val="1"/>
      <w:numFmt w:val="bullet"/>
      <w:lvlText w:val=""/>
      <w:lvlJc w:val="left"/>
      <w:pPr>
        <w:ind w:left="1138" w:hanging="425"/>
      </w:pPr>
      <w:rPr>
        <w:rFonts w:ascii="Symbol" w:hAnsi="Symbol" w:hint="default"/>
        <w:color w:val="00548B"/>
        <w:sz w:val="22"/>
        <w:szCs w:val="22"/>
      </w:rPr>
    </w:lvl>
    <w:lvl w:ilvl="4">
      <w:start w:val="1"/>
      <w:numFmt w:val="bullet"/>
      <w:lvlText w:val=""/>
      <w:lvlJc w:val="left"/>
      <w:pPr>
        <w:ind w:left="1707" w:hanging="569"/>
      </w:pPr>
      <w:rPr>
        <w:rFonts w:ascii="Symbol" w:eastAsia="Symbol" w:hAnsi="Symbol" w:hint="default"/>
        <w:color w:val="B1C1EC"/>
        <w:sz w:val="22"/>
        <w:szCs w:val="22"/>
      </w:rPr>
    </w:lvl>
    <w:lvl w:ilvl="5">
      <w:start w:val="1"/>
      <w:numFmt w:val="bullet"/>
      <w:lvlText w:val="•"/>
      <w:lvlJc w:val="left"/>
      <w:pPr>
        <w:ind w:left="3280" w:hanging="569"/>
      </w:pPr>
      <w:rPr>
        <w:rFonts w:hint="default"/>
      </w:rPr>
    </w:lvl>
    <w:lvl w:ilvl="6">
      <w:start w:val="1"/>
      <w:numFmt w:val="bullet"/>
      <w:lvlText w:val="•"/>
      <w:lvlJc w:val="left"/>
      <w:pPr>
        <w:ind w:left="4853" w:hanging="569"/>
      </w:pPr>
      <w:rPr>
        <w:rFonts w:hint="default"/>
      </w:rPr>
    </w:lvl>
    <w:lvl w:ilvl="7">
      <w:start w:val="1"/>
      <w:numFmt w:val="bullet"/>
      <w:lvlText w:val="•"/>
      <w:lvlJc w:val="left"/>
      <w:pPr>
        <w:ind w:left="6427" w:hanging="569"/>
      </w:pPr>
      <w:rPr>
        <w:rFonts w:hint="default"/>
      </w:rPr>
    </w:lvl>
    <w:lvl w:ilvl="8">
      <w:start w:val="1"/>
      <w:numFmt w:val="bullet"/>
      <w:lvlText w:val="•"/>
      <w:lvlJc w:val="left"/>
      <w:pPr>
        <w:ind w:left="8000" w:hanging="569"/>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4E43DED"/>
    <w:multiLevelType w:val="hybridMultilevel"/>
    <w:tmpl w:val="F9444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735BE5"/>
    <w:multiLevelType w:val="hybridMultilevel"/>
    <w:tmpl w:val="325C6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A2436F4"/>
    <w:multiLevelType w:val="hybridMultilevel"/>
    <w:tmpl w:val="15467090"/>
    <w:lvl w:ilvl="0" w:tplc="08090001">
      <w:start w:val="1"/>
      <w:numFmt w:val="bullet"/>
      <w:lvlText w:val=""/>
      <w:lvlJc w:val="left"/>
      <w:pPr>
        <w:ind w:left="2141" w:hanging="360"/>
      </w:pPr>
      <w:rPr>
        <w:rFonts w:ascii="Symbol" w:hAnsi="Symbol" w:hint="default"/>
      </w:rPr>
    </w:lvl>
    <w:lvl w:ilvl="1" w:tplc="08090003" w:tentative="1">
      <w:start w:val="1"/>
      <w:numFmt w:val="bullet"/>
      <w:lvlText w:val="o"/>
      <w:lvlJc w:val="left"/>
      <w:pPr>
        <w:ind w:left="2861" w:hanging="360"/>
      </w:pPr>
      <w:rPr>
        <w:rFonts w:ascii="Courier New" w:hAnsi="Courier New" w:cs="Courier New" w:hint="default"/>
      </w:rPr>
    </w:lvl>
    <w:lvl w:ilvl="2" w:tplc="08090005" w:tentative="1">
      <w:start w:val="1"/>
      <w:numFmt w:val="bullet"/>
      <w:lvlText w:val=""/>
      <w:lvlJc w:val="left"/>
      <w:pPr>
        <w:ind w:left="3581" w:hanging="360"/>
      </w:pPr>
      <w:rPr>
        <w:rFonts w:ascii="Wingdings" w:hAnsi="Wingdings" w:hint="default"/>
      </w:rPr>
    </w:lvl>
    <w:lvl w:ilvl="3" w:tplc="08090001" w:tentative="1">
      <w:start w:val="1"/>
      <w:numFmt w:val="bullet"/>
      <w:lvlText w:val=""/>
      <w:lvlJc w:val="left"/>
      <w:pPr>
        <w:ind w:left="4301" w:hanging="360"/>
      </w:pPr>
      <w:rPr>
        <w:rFonts w:ascii="Symbol" w:hAnsi="Symbol" w:hint="default"/>
      </w:rPr>
    </w:lvl>
    <w:lvl w:ilvl="4" w:tplc="08090003" w:tentative="1">
      <w:start w:val="1"/>
      <w:numFmt w:val="bullet"/>
      <w:lvlText w:val="o"/>
      <w:lvlJc w:val="left"/>
      <w:pPr>
        <w:ind w:left="5021" w:hanging="360"/>
      </w:pPr>
      <w:rPr>
        <w:rFonts w:ascii="Courier New" w:hAnsi="Courier New" w:cs="Courier New" w:hint="default"/>
      </w:rPr>
    </w:lvl>
    <w:lvl w:ilvl="5" w:tplc="08090005" w:tentative="1">
      <w:start w:val="1"/>
      <w:numFmt w:val="bullet"/>
      <w:lvlText w:val=""/>
      <w:lvlJc w:val="left"/>
      <w:pPr>
        <w:ind w:left="5741" w:hanging="360"/>
      </w:pPr>
      <w:rPr>
        <w:rFonts w:ascii="Wingdings" w:hAnsi="Wingdings" w:hint="default"/>
      </w:rPr>
    </w:lvl>
    <w:lvl w:ilvl="6" w:tplc="08090001" w:tentative="1">
      <w:start w:val="1"/>
      <w:numFmt w:val="bullet"/>
      <w:lvlText w:val=""/>
      <w:lvlJc w:val="left"/>
      <w:pPr>
        <w:ind w:left="6461" w:hanging="360"/>
      </w:pPr>
      <w:rPr>
        <w:rFonts w:ascii="Symbol" w:hAnsi="Symbol" w:hint="default"/>
      </w:rPr>
    </w:lvl>
    <w:lvl w:ilvl="7" w:tplc="08090003" w:tentative="1">
      <w:start w:val="1"/>
      <w:numFmt w:val="bullet"/>
      <w:lvlText w:val="o"/>
      <w:lvlJc w:val="left"/>
      <w:pPr>
        <w:ind w:left="7181" w:hanging="360"/>
      </w:pPr>
      <w:rPr>
        <w:rFonts w:ascii="Courier New" w:hAnsi="Courier New" w:cs="Courier New" w:hint="default"/>
      </w:rPr>
    </w:lvl>
    <w:lvl w:ilvl="8" w:tplc="08090005" w:tentative="1">
      <w:start w:val="1"/>
      <w:numFmt w:val="bullet"/>
      <w:lvlText w:val=""/>
      <w:lvlJc w:val="left"/>
      <w:pPr>
        <w:ind w:left="7901" w:hanging="360"/>
      </w:pPr>
      <w:rPr>
        <w:rFonts w:ascii="Wingdings" w:hAnsi="Wingdings" w:hint="default"/>
      </w:rPr>
    </w:lvl>
  </w:abstractNum>
  <w:abstractNum w:abstractNumId="15" w15:restartNumberingAfterBreak="0">
    <w:nsid w:val="0A2605D6"/>
    <w:multiLevelType w:val="hybridMultilevel"/>
    <w:tmpl w:val="F6FCC318"/>
    <w:lvl w:ilvl="0" w:tplc="149296EA">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E4E7916"/>
    <w:multiLevelType w:val="hybridMultilevel"/>
    <w:tmpl w:val="32425754"/>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7501B8D"/>
    <w:multiLevelType w:val="hybridMultilevel"/>
    <w:tmpl w:val="2848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A284218C"/>
    <w:lvl w:ilvl="0" w:tplc="91D062B2">
      <w:start w:val="3"/>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9B25B6"/>
    <w:multiLevelType w:val="hybridMultilevel"/>
    <w:tmpl w:val="E86E63D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9" w15:restartNumberingAfterBreak="0">
    <w:nsid w:val="203D6C14"/>
    <w:multiLevelType w:val="hybridMultilevel"/>
    <w:tmpl w:val="2B4A0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36B0030"/>
    <w:multiLevelType w:val="hybridMultilevel"/>
    <w:tmpl w:val="C964A31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95430CA"/>
    <w:multiLevelType w:val="hybridMultilevel"/>
    <w:tmpl w:val="96A0FEEE"/>
    <w:lvl w:ilvl="0" w:tplc="08090001">
      <w:start w:val="1"/>
      <w:numFmt w:val="bullet"/>
      <w:lvlText w:val=""/>
      <w:lvlJc w:val="left"/>
      <w:pPr>
        <w:ind w:left="720" w:hanging="360"/>
      </w:pPr>
      <w:rPr>
        <w:rFonts w:ascii="Symbol" w:hAnsi="Symbol" w:hint="default"/>
      </w:rPr>
    </w:lvl>
    <w:lvl w:ilvl="1" w:tplc="8CBC9736">
      <w:numFmt w:val="bullet"/>
      <w:lvlText w:val="•"/>
      <w:lvlJc w:val="left"/>
      <w:pPr>
        <w:ind w:left="1500" w:hanging="4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BDF4D17"/>
    <w:multiLevelType w:val="hybridMultilevel"/>
    <w:tmpl w:val="77C417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8" w15:restartNumberingAfterBreak="0">
    <w:nsid w:val="2C516941"/>
    <w:multiLevelType w:val="hybridMultilevel"/>
    <w:tmpl w:val="77E0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041A6F"/>
    <w:multiLevelType w:val="hybridMultilevel"/>
    <w:tmpl w:val="A6B88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7D742EA"/>
    <w:multiLevelType w:val="hybridMultilevel"/>
    <w:tmpl w:val="81FE7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A579F6"/>
    <w:multiLevelType w:val="hybridMultilevel"/>
    <w:tmpl w:val="67383804"/>
    <w:lvl w:ilvl="0" w:tplc="4956E9EA">
      <w:start w:val="1"/>
      <w:numFmt w:val="bullet"/>
      <w:lvlText w:val=""/>
      <w:lvlJc w:val="left"/>
      <w:pPr>
        <w:ind w:left="571" w:hanging="425"/>
      </w:pPr>
      <w:rPr>
        <w:rFonts w:ascii="Symbol" w:eastAsia="Symbol" w:hAnsi="Symbol" w:hint="default"/>
        <w:color w:val="00558D"/>
        <w:w w:val="99"/>
        <w:sz w:val="22"/>
        <w:szCs w:val="22"/>
      </w:rPr>
    </w:lvl>
    <w:lvl w:ilvl="1" w:tplc="78CE04CA">
      <w:start w:val="1"/>
      <w:numFmt w:val="bullet"/>
      <w:lvlText w:val=""/>
      <w:lvlJc w:val="left"/>
      <w:pPr>
        <w:ind w:left="998" w:hanging="426"/>
      </w:pPr>
      <w:rPr>
        <w:rFonts w:ascii="Symbol" w:eastAsia="Symbol" w:hAnsi="Symbol" w:hint="default"/>
        <w:color w:val="B2C1ED"/>
        <w:w w:val="99"/>
        <w:sz w:val="22"/>
        <w:szCs w:val="22"/>
      </w:rPr>
    </w:lvl>
    <w:lvl w:ilvl="2" w:tplc="F43A0CBA">
      <w:start w:val="1"/>
      <w:numFmt w:val="bullet"/>
      <w:lvlText w:val="•"/>
      <w:lvlJc w:val="left"/>
      <w:pPr>
        <w:ind w:left="997" w:hanging="426"/>
      </w:pPr>
      <w:rPr>
        <w:rFonts w:hint="default"/>
      </w:rPr>
    </w:lvl>
    <w:lvl w:ilvl="3" w:tplc="A3185EDA">
      <w:start w:val="1"/>
      <w:numFmt w:val="bullet"/>
      <w:lvlText w:val="•"/>
      <w:lvlJc w:val="left"/>
      <w:pPr>
        <w:ind w:left="998" w:hanging="426"/>
      </w:pPr>
      <w:rPr>
        <w:rFonts w:hint="default"/>
      </w:rPr>
    </w:lvl>
    <w:lvl w:ilvl="4" w:tplc="51385E4E">
      <w:start w:val="1"/>
      <w:numFmt w:val="bullet"/>
      <w:lvlText w:val="•"/>
      <w:lvlJc w:val="left"/>
      <w:pPr>
        <w:ind w:left="998" w:hanging="426"/>
      </w:pPr>
      <w:rPr>
        <w:rFonts w:hint="default"/>
      </w:rPr>
    </w:lvl>
    <w:lvl w:ilvl="5" w:tplc="5C50CB46">
      <w:start w:val="1"/>
      <w:numFmt w:val="bullet"/>
      <w:lvlText w:val="•"/>
      <w:lvlJc w:val="left"/>
      <w:pPr>
        <w:ind w:left="998" w:hanging="426"/>
      </w:pPr>
      <w:rPr>
        <w:rFonts w:hint="default"/>
      </w:rPr>
    </w:lvl>
    <w:lvl w:ilvl="6" w:tplc="E9027C72">
      <w:start w:val="1"/>
      <w:numFmt w:val="bullet"/>
      <w:lvlText w:val="•"/>
      <w:lvlJc w:val="left"/>
      <w:pPr>
        <w:ind w:left="998" w:hanging="426"/>
      </w:pPr>
      <w:rPr>
        <w:rFonts w:hint="default"/>
      </w:rPr>
    </w:lvl>
    <w:lvl w:ilvl="7" w:tplc="B6AA21A4">
      <w:start w:val="1"/>
      <w:numFmt w:val="bullet"/>
      <w:lvlText w:val="•"/>
      <w:lvlJc w:val="left"/>
      <w:pPr>
        <w:ind w:left="998" w:hanging="426"/>
      </w:pPr>
      <w:rPr>
        <w:rFonts w:hint="default"/>
      </w:rPr>
    </w:lvl>
    <w:lvl w:ilvl="8" w:tplc="06728B20">
      <w:start w:val="1"/>
      <w:numFmt w:val="bullet"/>
      <w:lvlText w:val="•"/>
      <w:lvlJc w:val="left"/>
      <w:pPr>
        <w:ind w:left="998" w:hanging="426"/>
      </w:pPr>
      <w:rPr>
        <w:rFonts w:hint="default"/>
      </w:rPr>
    </w:lvl>
  </w:abstractNum>
  <w:abstractNum w:abstractNumId="49" w15:restartNumberingAfterBreak="0">
    <w:nsid w:val="49BD1A16"/>
    <w:multiLevelType w:val="hybridMultilevel"/>
    <w:tmpl w:val="DE9CB5D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0" w15:restartNumberingAfterBreak="0">
    <w:nsid w:val="546034DC"/>
    <w:multiLevelType w:val="hybridMultilevel"/>
    <w:tmpl w:val="0F44D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B9C45D7"/>
    <w:multiLevelType w:val="hybridMultilevel"/>
    <w:tmpl w:val="4614BA10"/>
    <w:lvl w:ilvl="0" w:tplc="631826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D2E6AD7"/>
    <w:multiLevelType w:val="hybridMultilevel"/>
    <w:tmpl w:val="F738DF8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6" w15:restartNumberingAfterBreak="0">
    <w:nsid w:val="61B3680D"/>
    <w:multiLevelType w:val="hybridMultilevel"/>
    <w:tmpl w:val="108C4FF8"/>
    <w:lvl w:ilvl="0" w:tplc="8C5287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3DF2B43"/>
    <w:multiLevelType w:val="hybridMultilevel"/>
    <w:tmpl w:val="C126517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8" w15:restartNumberingAfterBreak="0">
    <w:nsid w:val="655B2109"/>
    <w:multiLevelType w:val="hybridMultilevel"/>
    <w:tmpl w:val="16C605E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9" w15:restartNumberingAfterBreak="0">
    <w:nsid w:val="65EB2698"/>
    <w:multiLevelType w:val="hybridMultilevel"/>
    <w:tmpl w:val="C1A21BB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6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5969B0"/>
    <w:multiLevelType w:val="hybridMultilevel"/>
    <w:tmpl w:val="96AEF92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2" w15:restartNumberingAfterBreak="0">
    <w:nsid w:val="75726620"/>
    <w:multiLevelType w:val="hybridMultilevel"/>
    <w:tmpl w:val="6CE29DCA"/>
    <w:lvl w:ilvl="0" w:tplc="080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C453A71"/>
    <w:multiLevelType w:val="hybridMultilevel"/>
    <w:tmpl w:val="5FDE3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CDF5767"/>
    <w:multiLevelType w:val="hybridMultilevel"/>
    <w:tmpl w:val="C722107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9" w15:restartNumberingAfterBreak="0">
    <w:nsid w:val="7D0B57D7"/>
    <w:multiLevelType w:val="hybridMultilevel"/>
    <w:tmpl w:val="24C0376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7"/>
  </w:num>
  <w:num w:numId="2">
    <w:abstractNumId w:val="66"/>
  </w:num>
  <w:num w:numId="3">
    <w:abstractNumId w:val="20"/>
  </w:num>
  <w:num w:numId="4">
    <w:abstractNumId w:val="41"/>
  </w:num>
  <w:num w:numId="5">
    <w:abstractNumId w:val="34"/>
  </w:num>
  <w:num w:numId="6">
    <w:abstractNumId w:val="32"/>
  </w:num>
  <w:num w:numId="7">
    <w:abstractNumId w:val="44"/>
  </w:num>
  <w:num w:numId="8">
    <w:abstractNumId w:val="19"/>
  </w:num>
  <w:num w:numId="9">
    <w:abstractNumId w:val="30"/>
  </w:num>
  <w:num w:numId="10">
    <w:abstractNumId w:val="35"/>
  </w:num>
  <w:num w:numId="11">
    <w:abstractNumId w:val="16"/>
  </w:num>
  <w:num w:numId="12">
    <w:abstractNumId w:val="45"/>
  </w:num>
  <w:num w:numId="13">
    <w:abstractNumId w:val="7"/>
  </w:num>
  <w:num w:numId="14">
    <w:abstractNumId w:val="63"/>
  </w:num>
  <w:num w:numId="15">
    <w:abstractNumId w:val="26"/>
  </w:num>
  <w:num w:numId="16">
    <w:abstractNumId w:val="25"/>
  </w:num>
  <w:num w:numId="17">
    <w:abstractNumId w:val="43"/>
  </w:num>
  <w:num w:numId="18">
    <w:abstractNumId w:val="11"/>
  </w:num>
  <w:num w:numId="19">
    <w:abstractNumId w:val="23"/>
  </w:num>
  <w:num w:numId="20">
    <w:abstractNumId w:val="52"/>
  </w:num>
  <w:num w:numId="21">
    <w:abstractNumId w:val="22"/>
  </w:num>
  <w:num w:numId="22">
    <w:abstractNumId w:val="65"/>
  </w:num>
  <w:num w:numId="23">
    <w:abstractNumId w:val="9"/>
  </w:num>
  <w:num w:numId="24">
    <w:abstractNumId w:val="40"/>
  </w:num>
  <w:num w:numId="25">
    <w:abstractNumId w:val="33"/>
  </w:num>
  <w:num w:numId="26">
    <w:abstractNumId w:val="51"/>
  </w:num>
  <w:num w:numId="27">
    <w:abstractNumId w:val="54"/>
  </w:num>
  <w:num w:numId="28">
    <w:abstractNumId w:val="17"/>
  </w:num>
  <w:num w:numId="29">
    <w:abstractNumId w:val="42"/>
  </w:num>
  <w:num w:numId="30">
    <w:abstractNumId w:val="27"/>
  </w:num>
  <w:num w:numId="31">
    <w:abstractNumId w:val="21"/>
  </w:num>
  <w:num w:numId="32">
    <w:abstractNumId w:val="64"/>
  </w:num>
  <w:num w:numId="33">
    <w:abstractNumId w:val="60"/>
  </w:num>
  <w:num w:numId="34">
    <w:abstractNumId w:val="42"/>
  </w:num>
  <w:num w:numId="35">
    <w:abstractNumId w:val="68"/>
  </w:num>
  <w:num w:numId="36">
    <w:abstractNumId w:val="46"/>
  </w:num>
  <w:num w:numId="37">
    <w:abstractNumId w:val="39"/>
  </w:num>
  <w:num w:numId="38">
    <w:abstractNumId w:val="50"/>
  </w:num>
  <w:num w:numId="39">
    <w:abstractNumId w:val="37"/>
  </w:num>
  <w:num w:numId="40">
    <w:abstractNumId w:val="28"/>
  </w:num>
  <w:num w:numId="41">
    <w:abstractNumId w:val="49"/>
  </w:num>
  <w:num w:numId="42">
    <w:abstractNumId w:val="31"/>
  </w:num>
  <w:num w:numId="43">
    <w:abstractNumId w:val="24"/>
  </w:num>
  <w:num w:numId="44">
    <w:abstractNumId w:val="58"/>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7"/>
  </w:num>
  <w:num w:numId="50">
    <w:abstractNumId w:val="8"/>
  </w:num>
  <w:num w:numId="51">
    <w:abstractNumId w:val="2"/>
  </w:num>
  <w:num w:numId="52">
    <w:abstractNumId w:val="6"/>
  </w:num>
  <w:num w:numId="53">
    <w:abstractNumId w:val="5"/>
  </w:num>
  <w:num w:numId="54">
    <w:abstractNumId w:val="4"/>
  </w:num>
  <w:num w:numId="55">
    <w:abstractNumId w:val="3"/>
  </w:num>
  <w:num w:numId="56">
    <w:abstractNumId w:val="1"/>
  </w:num>
  <w:num w:numId="57">
    <w:abstractNumId w:val="0"/>
  </w:num>
  <w:num w:numId="58">
    <w:abstractNumId w:val="56"/>
  </w:num>
  <w:num w:numId="59">
    <w:abstractNumId w:val="62"/>
  </w:num>
  <w:num w:numId="60">
    <w:abstractNumId w:val="18"/>
  </w:num>
  <w:num w:numId="61">
    <w:abstractNumId w:val="10"/>
  </w:num>
  <w:num w:numId="62">
    <w:abstractNumId w:val="48"/>
  </w:num>
  <w:num w:numId="63">
    <w:abstractNumId w:val="15"/>
  </w:num>
  <w:num w:numId="64">
    <w:abstractNumId w:val="59"/>
  </w:num>
  <w:num w:numId="65">
    <w:abstractNumId w:val="55"/>
  </w:num>
  <w:num w:numId="66">
    <w:abstractNumId w:val="14"/>
  </w:num>
  <w:num w:numId="67">
    <w:abstractNumId w:val="29"/>
  </w:num>
  <w:num w:numId="68">
    <w:abstractNumId w:val="67"/>
  </w:num>
  <w:num w:numId="69">
    <w:abstractNumId w:val="61"/>
  </w:num>
  <w:num w:numId="70">
    <w:abstractNumId w:val="38"/>
  </w:num>
  <w:num w:numId="71">
    <w:abstractNumId w:val="12"/>
  </w:num>
  <w:num w:numId="72">
    <w:abstractNumId w:val="53"/>
  </w:num>
  <w:num w:numId="73">
    <w:abstractNumId w:val="13"/>
  </w:num>
  <w:num w:numId="74">
    <w:abstractNumId w:val="36"/>
  </w:num>
  <w:num w:numId="75">
    <w:abstractNumId w:val="69"/>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ry">
    <w15:presenceInfo w15:providerId="None" w15:userId="Ba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ru-RU" w:vendorID="64" w:dllVersion="0" w:nlCheck="1" w:checkStyle="0"/>
  <w:activeWritingStyle w:appName="MSWord" w:lang="es-ES_tradnl"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10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A7A"/>
    <w:rsid w:val="000029B2"/>
    <w:rsid w:val="00010849"/>
    <w:rsid w:val="000136A4"/>
    <w:rsid w:val="0001616D"/>
    <w:rsid w:val="00016839"/>
    <w:rsid w:val="000174F9"/>
    <w:rsid w:val="000249C2"/>
    <w:rsid w:val="000258BD"/>
    <w:rsid w:val="000258F6"/>
    <w:rsid w:val="00025DC7"/>
    <w:rsid w:val="000315C3"/>
    <w:rsid w:val="00032344"/>
    <w:rsid w:val="000379A7"/>
    <w:rsid w:val="00037ADE"/>
    <w:rsid w:val="000407E0"/>
    <w:rsid w:val="00040EB8"/>
    <w:rsid w:val="00042E20"/>
    <w:rsid w:val="000439A4"/>
    <w:rsid w:val="00044293"/>
    <w:rsid w:val="00044DD6"/>
    <w:rsid w:val="000472F8"/>
    <w:rsid w:val="00053181"/>
    <w:rsid w:val="0005449E"/>
    <w:rsid w:val="00057699"/>
    <w:rsid w:val="00057B6D"/>
    <w:rsid w:val="0006148D"/>
    <w:rsid w:val="00061792"/>
    <w:rsid w:val="00061A7B"/>
    <w:rsid w:val="00061F7A"/>
    <w:rsid w:val="00065CB0"/>
    <w:rsid w:val="00067591"/>
    <w:rsid w:val="00080981"/>
    <w:rsid w:val="000823C8"/>
    <w:rsid w:val="0008654C"/>
    <w:rsid w:val="000904ED"/>
    <w:rsid w:val="00090C4E"/>
    <w:rsid w:val="00091545"/>
    <w:rsid w:val="000916A2"/>
    <w:rsid w:val="0009370E"/>
    <w:rsid w:val="00095EA0"/>
    <w:rsid w:val="000974BE"/>
    <w:rsid w:val="000A27A8"/>
    <w:rsid w:val="000A28EC"/>
    <w:rsid w:val="000A40C0"/>
    <w:rsid w:val="000A53C8"/>
    <w:rsid w:val="000B1537"/>
    <w:rsid w:val="000B2356"/>
    <w:rsid w:val="000B271A"/>
    <w:rsid w:val="000B38D5"/>
    <w:rsid w:val="000C711B"/>
    <w:rsid w:val="000C73E5"/>
    <w:rsid w:val="000C7A8E"/>
    <w:rsid w:val="000D1EC1"/>
    <w:rsid w:val="000D2431"/>
    <w:rsid w:val="000E07C6"/>
    <w:rsid w:val="000E3954"/>
    <w:rsid w:val="000E3E52"/>
    <w:rsid w:val="000E732F"/>
    <w:rsid w:val="000F0F9F"/>
    <w:rsid w:val="000F242A"/>
    <w:rsid w:val="000F270D"/>
    <w:rsid w:val="000F2807"/>
    <w:rsid w:val="000F3F43"/>
    <w:rsid w:val="000F5534"/>
    <w:rsid w:val="000F58ED"/>
    <w:rsid w:val="00100A0B"/>
    <w:rsid w:val="00101255"/>
    <w:rsid w:val="00101CAF"/>
    <w:rsid w:val="00105702"/>
    <w:rsid w:val="00107F64"/>
    <w:rsid w:val="00110865"/>
    <w:rsid w:val="00113D5B"/>
    <w:rsid w:val="00113F8F"/>
    <w:rsid w:val="00114E10"/>
    <w:rsid w:val="001150AF"/>
    <w:rsid w:val="00122EBD"/>
    <w:rsid w:val="00131493"/>
    <w:rsid w:val="001349DB"/>
    <w:rsid w:val="00135AEB"/>
    <w:rsid w:val="00136E58"/>
    <w:rsid w:val="00141FC0"/>
    <w:rsid w:val="001454EC"/>
    <w:rsid w:val="001502E9"/>
    <w:rsid w:val="001514CF"/>
    <w:rsid w:val="00152A5B"/>
    <w:rsid w:val="001547F9"/>
    <w:rsid w:val="00154FEB"/>
    <w:rsid w:val="001607D8"/>
    <w:rsid w:val="001609F5"/>
    <w:rsid w:val="00160DC8"/>
    <w:rsid w:val="00160ECB"/>
    <w:rsid w:val="00161325"/>
    <w:rsid w:val="0016212C"/>
    <w:rsid w:val="0017187B"/>
    <w:rsid w:val="00173E52"/>
    <w:rsid w:val="00174C0B"/>
    <w:rsid w:val="0017651D"/>
    <w:rsid w:val="0018401F"/>
    <w:rsid w:val="00184427"/>
    <w:rsid w:val="00184C2E"/>
    <w:rsid w:val="00185171"/>
    <w:rsid w:val="001875B1"/>
    <w:rsid w:val="001901D2"/>
    <w:rsid w:val="00191CFE"/>
    <w:rsid w:val="001922E7"/>
    <w:rsid w:val="001938E5"/>
    <w:rsid w:val="001940F4"/>
    <w:rsid w:val="001A255E"/>
    <w:rsid w:val="001A3782"/>
    <w:rsid w:val="001A3846"/>
    <w:rsid w:val="001A56F7"/>
    <w:rsid w:val="001A6AB2"/>
    <w:rsid w:val="001B2A35"/>
    <w:rsid w:val="001B339A"/>
    <w:rsid w:val="001B408B"/>
    <w:rsid w:val="001B67BE"/>
    <w:rsid w:val="001C1263"/>
    <w:rsid w:val="001C2C0F"/>
    <w:rsid w:val="001C45E3"/>
    <w:rsid w:val="001C4E79"/>
    <w:rsid w:val="001C5AC9"/>
    <w:rsid w:val="001C650B"/>
    <w:rsid w:val="001C72B5"/>
    <w:rsid w:val="001D0281"/>
    <w:rsid w:val="001D0830"/>
    <w:rsid w:val="001D2E7A"/>
    <w:rsid w:val="001D3992"/>
    <w:rsid w:val="001D3D43"/>
    <w:rsid w:val="001D4A3E"/>
    <w:rsid w:val="001D771D"/>
    <w:rsid w:val="001E0867"/>
    <w:rsid w:val="001E416D"/>
    <w:rsid w:val="001F4EF8"/>
    <w:rsid w:val="001F5AB1"/>
    <w:rsid w:val="00200689"/>
    <w:rsid w:val="00201337"/>
    <w:rsid w:val="002022EA"/>
    <w:rsid w:val="002044E9"/>
    <w:rsid w:val="00205B17"/>
    <w:rsid w:val="00205D9B"/>
    <w:rsid w:val="00206810"/>
    <w:rsid w:val="00215B8E"/>
    <w:rsid w:val="002203C2"/>
    <w:rsid w:val="002204DA"/>
    <w:rsid w:val="00222907"/>
    <w:rsid w:val="00222B41"/>
    <w:rsid w:val="00222D4C"/>
    <w:rsid w:val="0022371A"/>
    <w:rsid w:val="00225EA4"/>
    <w:rsid w:val="00232270"/>
    <w:rsid w:val="00237167"/>
    <w:rsid w:val="00237785"/>
    <w:rsid w:val="00251FB9"/>
    <w:rsid w:val="002520AD"/>
    <w:rsid w:val="00252E39"/>
    <w:rsid w:val="00255915"/>
    <w:rsid w:val="00256396"/>
    <w:rsid w:val="0025660A"/>
    <w:rsid w:val="00257DF8"/>
    <w:rsid w:val="00257E4A"/>
    <w:rsid w:val="0026038D"/>
    <w:rsid w:val="00264E1C"/>
    <w:rsid w:val="0027175D"/>
    <w:rsid w:val="00272A41"/>
    <w:rsid w:val="00281AF8"/>
    <w:rsid w:val="0028314D"/>
    <w:rsid w:val="002868E5"/>
    <w:rsid w:val="002874BD"/>
    <w:rsid w:val="0029237C"/>
    <w:rsid w:val="0029793F"/>
    <w:rsid w:val="002A1C42"/>
    <w:rsid w:val="002A511C"/>
    <w:rsid w:val="002A617C"/>
    <w:rsid w:val="002A71CF"/>
    <w:rsid w:val="002A7759"/>
    <w:rsid w:val="002B1FF4"/>
    <w:rsid w:val="002B3784"/>
    <w:rsid w:val="002B3E9D"/>
    <w:rsid w:val="002B623C"/>
    <w:rsid w:val="002B7BC1"/>
    <w:rsid w:val="002C00AD"/>
    <w:rsid w:val="002C77F4"/>
    <w:rsid w:val="002D0869"/>
    <w:rsid w:val="002D2971"/>
    <w:rsid w:val="002D2A98"/>
    <w:rsid w:val="002D78FE"/>
    <w:rsid w:val="002E4993"/>
    <w:rsid w:val="002E5A22"/>
    <w:rsid w:val="002E5BAC"/>
    <w:rsid w:val="002E7635"/>
    <w:rsid w:val="002F265A"/>
    <w:rsid w:val="00302930"/>
    <w:rsid w:val="0030413F"/>
    <w:rsid w:val="00304CD8"/>
    <w:rsid w:val="00305EFE"/>
    <w:rsid w:val="00307653"/>
    <w:rsid w:val="00312C40"/>
    <w:rsid w:val="00313B4B"/>
    <w:rsid w:val="00313D85"/>
    <w:rsid w:val="00315CE3"/>
    <w:rsid w:val="0031629B"/>
    <w:rsid w:val="003167D6"/>
    <w:rsid w:val="00323A77"/>
    <w:rsid w:val="00324A4E"/>
    <w:rsid w:val="003251FE"/>
    <w:rsid w:val="003274DB"/>
    <w:rsid w:val="00327FBF"/>
    <w:rsid w:val="0033068A"/>
    <w:rsid w:val="00330F44"/>
    <w:rsid w:val="00332A7B"/>
    <w:rsid w:val="00332CF2"/>
    <w:rsid w:val="003343E0"/>
    <w:rsid w:val="0033495E"/>
    <w:rsid w:val="00335E40"/>
    <w:rsid w:val="003367D7"/>
    <w:rsid w:val="00343B5F"/>
    <w:rsid w:val="00344408"/>
    <w:rsid w:val="00344E98"/>
    <w:rsid w:val="00345E37"/>
    <w:rsid w:val="00347F3E"/>
    <w:rsid w:val="00355E9E"/>
    <w:rsid w:val="003609EE"/>
    <w:rsid w:val="003621C3"/>
    <w:rsid w:val="0036382D"/>
    <w:rsid w:val="00365CA3"/>
    <w:rsid w:val="00365F6C"/>
    <w:rsid w:val="0037015F"/>
    <w:rsid w:val="00370CC4"/>
    <w:rsid w:val="00370F3A"/>
    <w:rsid w:val="00377386"/>
    <w:rsid w:val="00380350"/>
    <w:rsid w:val="00380B4E"/>
    <w:rsid w:val="003816E4"/>
    <w:rsid w:val="0038614C"/>
    <w:rsid w:val="003902D1"/>
    <w:rsid w:val="0039131E"/>
    <w:rsid w:val="00391AEA"/>
    <w:rsid w:val="003941B3"/>
    <w:rsid w:val="003A040A"/>
    <w:rsid w:val="003A04A6"/>
    <w:rsid w:val="003A1243"/>
    <w:rsid w:val="003A1A56"/>
    <w:rsid w:val="003A72A2"/>
    <w:rsid w:val="003A7759"/>
    <w:rsid w:val="003A7DC0"/>
    <w:rsid w:val="003A7F6E"/>
    <w:rsid w:val="003B03EA"/>
    <w:rsid w:val="003B726E"/>
    <w:rsid w:val="003C7C34"/>
    <w:rsid w:val="003D009B"/>
    <w:rsid w:val="003D0F37"/>
    <w:rsid w:val="003D5150"/>
    <w:rsid w:val="003E260D"/>
    <w:rsid w:val="003F0C2F"/>
    <w:rsid w:val="003F1901"/>
    <w:rsid w:val="003F1C3A"/>
    <w:rsid w:val="003F625A"/>
    <w:rsid w:val="004008B5"/>
    <w:rsid w:val="0040207A"/>
    <w:rsid w:val="00402707"/>
    <w:rsid w:val="004035FF"/>
    <w:rsid w:val="00404B38"/>
    <w:rsid w:val="0041086B"/>
    <w:rsid w:val="00414698"/>
    <w:rsid w:val="00415322"/>
    <w:rsid w:val="00415FC1"/>
    <w:rsid w:val="00417C61"/>
    <w:rsid w:val="004202AB"/>
    <w:rsid w:val="0042119F"/>
    <w:rsid w:val="004241AE"/>
    <w:rsid w:val="0042565E"/>
    <w:rsid w:val="004264E4"/>
    <w:rsid w:val="00430130"/>
    <w:rsid w:val="0043285D"/>
    <w:rsid w:val="00432C05"/>
    <w:rsid w:val="00432CFC"/>
    <w:rsid w:val="0043659C"/>
    <w:rsid w:val="00440379"/>
    <w:rsid w:val="0044067E"/>
    <w:rsid w:val="00441393"/>
    <w:rsid w:val="004455EB"/>
    <w:rsid w:val="00445797"/>
    <w:rsid w:val="00447CF0"/>
    <w:rsid w:val="00451E72"/>
    <w:rsid w:val="00454E6E"/>
    <w:rsid w:val="004561BD"/>
    <w:rsid w:val="00456F10"/>
    <w:rsid w:val="00462C48"/>
    <w:rsid w:val="00462C5A"/>
    <w:rsid w:val="00470AFB"/>
    <w:rsid w:val="00471948"/>
    <w:rsid w:val="00471BA8"/>
    <w:rsid w:val="00473EF0"/>
    <w:rsid w:val="00474746"/>
    <w:rsid w:val="00476942"/>
    <w:rsid w:val="00477027"/>
    <w:rsid w:val="00477D62"/>
    <w:rsid w:val="00481677"/>
    <w:rsid w:val="00481B0C"/>
    <w:rsid w:val="00482C30"/>
    <w:rsid w:val="00482D57"/>
    <w:rsid w:val="004871A2"/>
    <w:rsid w:val="00492A8D"/>
    <w:rsid w:val="004944C8"/>
    <w:rsid w:val="00495ED5"/>
    <w:rsid w:val="004A0EBF"/>
    <w:rsid w:val="004A4AC4"/>
    <w:rsid w:val="004A4EC4"/>
    <w:rsid w:val="004A6C23"/>
    <w:rsid w:val="004B0C12"/>
    <w:rsid w:val="004B384A"/>
    <w:rsid w:val="004B3F8F"/>
    <w:rsid w:val="004B494F"/>
    <w:rsid w:val="004C0E4B"/>
    <w:rsid w:val="004C726C"/>
    <w:rsid w:val="004D5E93"/>
    <w:rsid w:val="004D633D"/>
    <w:rsid w:val="004D6D3F"/>
    <w:rsid w:val="004D7BB2"/>
    <w:rsid w:val="004E0BBB"/>
    <w:rsid w:val="004E1D57"/>
    <w:rsid w:val="004E2C10"/>
    <w:rsid w:val="004E2F16"/>
    <w:rsid w:val="004E3BA8"/>
    <w:rsid w:val="004E4168"/>
    <w:rsid w:val="004E6E3E"/>
    <w:rsid w:val="004F1812"/>
    <w:rsid w:val="004F5930"/>
    <w:rsid w:val="004F6196"/>
    <w:rsid w:val="005001BB"/>
    <w:rsid w:val="00503044"/>
    <w:rsid w:val="00503909"/>
    <w:rsid w:val="00510AD9"/>
    <w:rsid w:val="00514260"/>
    <w:rsid w:val="00515996"/>
    <w:rsid w:val="00517E6C"/>
    <w:rsid w:val="005203AC"/>
    <w:rsid w:val="00523666"/>
    <w:rsid w:val="00523C35"/>
    <w:rsid w:val="00525922"/>
    <w:rsid w:val="00526234"/>
    <w:rsid w:val="00530F47"/>
    <w:rsid w:val="00533DBD"/>
    <w:rsid w:val="00534F34"/>
    <w:rsid w:val="0053692E"/>
    <w:rsid w:val="005378A6"/>
    <w:rsid w:val="005408F6"/>
    <w:rsid w:val="00541CA9"/>
    <w:rsid w:val="0054278A"/>
    <w:rsid w:val="005434BF"/>
    <w:rsid w:val="00547837"/>
    <w:rsid w:val="00552EA6"/>
    <w:rsid w:val="00557337"/>
    <w:rsid w:val="00557434"/>
    <w:rsid w:val="00563B0A"/>
    <w:rsid w:val="00566DD0"/>
    <w:rsid w:val="00576D38"/>
    <w:rsid w:val="00577542"/>
    <w:rsid w:val="005805D2"/>
    <w:rsid w:val="00581813"/>
    <w:rsid w:val="005931D9"/>
    <w:rsid w:val="00595415"/>
    <w:rsid w:val="00597652"/>
    <w:rsid w:val="005A0703"/>
    <w:rsid w:val="005A080B"/>
    <w:rsid w:val="005A2F3F"/>
    <w:rsid w:val="005A5D22"/>
    <w:rsid w:val="005B12A5"/>
    <w:rsid w:val="005B2C70"/>
    <w:rsid w:val="005C161A"/>
    <w:rsid w:val="005C1BCB"/>
    <w:rsid w:val="005C2312"/>
    <w:rsid w:val="005C33B3"/>
    <w:rsid w:val="005C4735"/>
    <w:rsid w:val="005C5C63"/>
    <w:rsid w:val="005C6395"/>
    <w:rsid w:val="005D03B8"/>
    <w:rsid w:val="005D03E9"/>
    <w:rsid w:val="005D0CD2"/>
    <w:rsid w:val="005D1862"/>
    <w:rsid w:val="005D2A25"/>
    <w:rsid w:val="005D304B"/>
    <w:rsid w:val="005D3AF4"/>
    <w:rsid w:val="005D477A"/>
    <w:rsid w:val="005D628C"/>
    <w:rsid w:val="005D6E5D"/>
    <w:rsid w:val="005D7719"/>
    <w:rsid w:val="005E3989"/>
    <w:rsid w:val="005E4659"/>
    <w:rsid w:val="005E657A"/>
    <w:rsid w:val="005E6B4B"/>
    <w:rsid w:val="005F07AA"/>
    <w:rsid w:val="005F1386"/>
    <w:rsid w:val="005F17C2"/>
    <w:rsid w:val="005F1869"/>
    <w:rsid w:val="005F36AC"/>
    <w:rsid w:val="005F4806"/>
    <w:rsid w:val="005F5D86"/>
    <w:rsid w:val="00600107"/>
    <w:rsid w:val="00600C2B"/>
    <w:rsid w:val="00601C30"/>
    <w:rsid w:val="0060282A"/>
    <w:rsid w:val="006036EF"/>
    <w:rsid w:val="00607061"/>
    <w:rsid w:val="00611D97"/>
    <w:rsid w:val="006127AC"/>
    <w:rsid w:val="0061350C"/>
    <w:rsid w:val="00614E96"/>
    <w:rsid w:val="006218E8"/>
    <w:rsid w:val="006247C8"/>
    <w:rsid w:val="00625E6B"/>
    <w:rsid w:val="0063249F"/>
    <w:rsid w:val="00634A78"/>
    <w:rsid w:val="00642025"/>
    <w:rsid w:val="00644D91"/>
    <w:rsid w:val="006469F3"/>
    <w:rsid w:val="00646E87"/>
    <w:rsid w:val="0065107F"/>
    <w:rsid w:val="00653F3B"/>
    <w:rsid w:val="006554BE"/>
    <w:rsid w:val="00661445"/>
    <w:rsid w:val="00661946"/>
    <w:rsid w:val="00662990"/>
    <w:rsid w:val="0066328B"/>
    <w:rsid w:val="00664164"/>
    <w:rsid w:val="006658C2"/>
    <w:rsid w:val="00666061"/>
    <w:rsid w:val="00667424"/>
    <w:rsid w:val="00667792"/>
    <w:rsid w:val="0067154B"/>
    <w:rsid w:val="00671677"/>
    <w:rsid w:val="006718DE"/>
    <w:rsid w:val="00672212"/>
    <w:rsid w:val="0067238C"/>
    <w:rsid w:val="006744D8"/>
    <w:rsid w:val="00674D1B"/>
    <w:rsid w:val="006750F2"/>
    <w:rsid w:val="006752D6"/>
    <w:rsid w:val="00675E02"/>
    <w:rsid w:val="0067749E"/>
    <w:rsid w:val="00677904"/>
    <w:rsid w:val="006802D8"/>
    <w:rsid w:val="00680EDC"/>
    <w:rsid w:val="006822B2"/>
    <w:rsid w:val="00682F38"/>
    <w:rsid w:val="0068553C"/>
    <w:rsid w:val="00685F34"/>
    <w:rsid w:val="00686051"/>
    <w:rsid w:val="00692C9B"/>
    <w:rsid w:val="00695656"/>
    <w:rsid w:val="006975A8"/>
    <w:rsid w:val="006A1012"/>
    <w:rsid w:val="006A610E"/>
    <w:rsid w:val="006A6BA3"/>
    <w:rsid w:val="006B3404"/>
    <w:rsid w:val="006B3EC6"/>
    <w:rsid w:val="006C0411"/>
    <w:rsid w:val="006C0750"/>
    <w:rsid w:val="006C1376"/>
    <w:rsid w:val="006C2E1F"/>
    <w:rsid w:val="006C3CE8"/>
    <w:rsid w:val="006C48F9"/>
    <w:rsid w:val="006D3562"/>
    <w:rsid w:val="006D377D"/>
    <w:rsid w:val="006D5EA5"/>
    <w:rsid w:val="006E06E6"/>
    <w:rsid w:val="006E0E7D"/>
    <w:rsid w:val="006E10BF"/>
    <w:rsid w:val="006E2582"/>
    <w:rsid w:val="006E6EA4"/>
    <w:rsid w:val="006F1C14"/>
    <w:rsid w:val="006F3028"/>
    <w:rsid w:val="006F4B35"/>
    <w:rsid w:val="006F6A16"/>
    <w:rsid w:val="006F7FFA"/>
    <w:rsid w:val="0070299A"/>
    <w:rsid w:val="00703A6A"/>
    <w:rsid w:val="00710085"/>
    <w:rsid w:val="0071086F"/>
    <w:rsid w:val="007128E9"/>
    <w:rsid w:val="00720B47"/>
    <w:rsid w:val="00722236"/>
    <w:rsid w:val="00723F04"/>
    <w:rsid w:val="00725CCA"/>
    <w:rsid w:val="00727095"/>
    <w:rsid w:val="0072737A"/>
    <w:rsid w:val="00727CB7"/>
    <w:rsid w:val="0073037C"/>
    <w:rsid w:val="007311E7"/>
    <w:rsid w:val="00731DEE"/>
    <w:rsid w:val="00732372"/>
    <w:rsid w:val="0073313F"/>
    <w:rsid w:val="00734BC6"/>
    <w:rsid w:val="00735365"/>
    <w:rsid w:val="007427B2"/>
    <w:rsid w:val="0074485A"/>
    <w:rsid w:val="00750CCB"/>
    <w:rsid w:val="007541D3"/>
    <w:rsid w:val="00754FFE"/>
    <w:rsid w:val="00756ACD"/>
    <w:rsid w:val="007577D7"/>
    <w:rsid w:val="00762603"/>
    <w:rsid w:val="00763056"/>
    <w:rsid w:val="007658F4"/>
    <w:rsid w:val="00765BA3"/>
    <w:rsid w:val="0076763F"/>
    <w:rsid w:val="0076781A"/>
    <w:rsid w:val="007715E8"/>
    <w:rsid w:val="0077353C"/>
    <w:rsid w:val="00776004"/>
    <w:rsid w:val="00781A2D"/>
    <w:rsid w:val="0078486B"/>
    <w:rsid w:val="00785A39"/>
    <w:rsid w:val="00787D8A"/>
    <w:rsid w:val="00790277"/>
    <w:rsid w:val="00790C5D"/>
    <w:rsid w:val="00790F64"/>
    <w:rsid w:val="00791EBC"/>
    <w:rsid w:val="00792258"/>
    <w:rsid w:val="00793577"/>
    <w:rsid w:val="00795637"/>
    <w:rsid w:val="00796BC6"/>
    <w:rsid w:val="00796E8C"/>
    <w:rsid w:val="007977B2"/>
    <w:rsid w:val="00797EF8"/>
    <w:rsid w:val="007A078E"/>
    <w:rsid w:val="007A07DC"/>
    <w:rsid w:val="007A1488"/>
    <w:rsid w:val="007A22D6"/>
    <w:rsid w:val="007A3FD0"/>
    <w:rsid w:val="007A446A"/>
    <w:rsid w:val="007A53A6"/>
    <w:rsid w:val="007A6159"/>
    <w:rsid w:val="007B27E9"/>
    <w:rsid w:val="007B2C5B"/>
    <w:rsid w:val="007B2D11"/>
    <w:rsid w:val="007B3C1F"/>
    <w:rsid w:val="007B6700"/>
    <w:rsid w:val="007B6A93"/>
    <w:rsid w:val="007B7A04"/>
    <w:rsid w:val="007B7BEC"/>
    <w:rsid w:val="007C6BB0"/>
    <w:rsid w:val="007D1805"/>
    <w:rsid w:val="007D2107"/>
    <w:rsid w:val="007D3A42"/>
    <w:rsid w:val="007D5895"/>
    <w:rsid w:val="007D77AB"/>
    <w:rsid w:val="007E28D0"/>
    <w:rsid w:val="007E30DF"/>
    <w:rsid w:val="007E3F11"/>
    <w:rsid w:val="007E5164"/>
    <w:rsid w:val="007E5389"/>
    <w:rsid w:val="007E69D3"/>
    <w:rsid w:val="007F2051"/>
    <w:rsid w:val="007F7544"/>
    <w:rsid w:val="007F7593"/>
    <w:rsid w:val="00800995"/>
    <w:rsid w:val="00805321"/>
    <w:rsid w:val="00810BEB"/>
    <w:rsid w:val="00812EAA"/>
    <w:rsid w:val="00816F79"/>
    <w:rsid w:val="008172F8"/>
    <w:rsid w:val="00822410"/>
    <w:rsid w:val="008225AC"/>
    <w:rsid w:val="0082599E"/>
    <w:rsid w:val="008266D1"/>
    <w:rsid w:val="0082677E"/>
    <w:rsid w:val="00832003"/>
    <w:rsid w:val="008326B2"/>
    <w:rsid w:val="00833A64"/>
    <w:rsid w:val="00836426"/>
    <w:rsid w:val="00837DBD"/>
    <w:rsid w:val="00841F6D"/>
    <w:rsid w:val="0084362C"/>
    <w:rsid w:val="00846831"/>
    <w:rsid w:val="00846D8D"/>
    <w:rsid w:val="00847E57"/>
    <w:rsid w:val="008503BF"/>
    <w:rsid w:val="00851F87"/>
    <w:rsid w:val="008521FE"/>
    <w:rsid w:val="00856554"/>
    <w:rsid w:val="00864E1E"/>
    <w:rsid w:val="00865532"/>
    <w:rsid w:val="00867686"/>
    <w:rsid w:val="0087091C"/>
    <w:rsid w:val="00870C06"/>
    <w:rsid w:val="008737D3"/>
    <w:rsid w:val="008747E0"/>
    <w:rsid w:val="00876841"/>
    <w:rsid w:val="00880E85"/>
    <w:rsid w:val="00880EC4"/>
    <w:rsid w:val="00882B3C"/>
    <w:rsid w:val="00885BC5"/>
    <w:rsid w:val="00887749"/>
    <w:rsid w:val="0088783D"/>
    <w:rsid w:val="00890276"/>
    <w:rsid w:val="0089476E"/>
    <w:rsid w:val="008972C3"/>
    <w:rsid w:val="008A28D9"/>
    <w:rsid w:val="008A308C"/>
    <w:rsid w:val="008A30BA"/>
    <w:rsid w:val="008B04F8"/>
    <w:rsid w:val="008B0AEF"/>
    <w:rsid w:val="008B429D"/>
    <w:rsid w:val="008C33B5"/>
    <w:rsid w:val="008C3A72"/>
    <w:rsid w:val="008C6969"/>
    <w:rsid w:val="008C7068"/>
    <w:rsid w:val="008D1374"/>
    <w:rsid w:val="008D238E"/>
    <w:rsid w:val="008D29F3"/>
    <w:rsid w:val="008D2DA8"/>
    <w:rsid w:val="008D3883"/>
    <w:rsid w:val="008D484B"/>
    <w:rsid w:val="008D4C76"/>
    <w:rsid w:val="008D6B65"/>
    <w:rsid w:val="008E1F69"/>
    <w:rsid w:val="008E2BFC"/>
    <w:rsid w:val="008E4811"/>
    <w:rsid w:val="008E76B1"/>
    <w:rsid w:val="008E7FA3"/>
    <w:rsid w:val="008F38BB"/>
    <w:rsid w:val="008F57D8"/>
    <w:rsid w:val="0090001A"/>
    <w:rsid w:val="00900DF4"/>
    <w:rsid w:val="009013B9"/>
    <w:rsid w:val="00902834"/>
    <w:rsid w:val="00904B9A"/>
    <w:rsid w:val="00910058"/>
    <w:rsid w:val="009115DD"/>
    <w:rsid w:val="00911E6C"/>
    <w:rsid w:val="00914330"/>
    <w:rsid w:val="00914E26"/>
    <w:rsid w:val="0091590F"/>
    <w:rsid w:val="00921ACD"/>
    <w:rsid w:val="00922D9F"/>
    <w:rsid w:val="00923AB8"/>
    <w:rsid w:val="00923B4D"/>
    <w:rsid w:val="0092540C"/>
    <w:rsid w:val="00925586"/>
    <w:rsid w:val="00925E0F"/>
    <w:rsid w:val="00931A57"/>
    <w:rsid w:val="00933CB8"/>
    <w:rsid w:val="00934294"/>
    <w:rsid w:val="0093492E"/>
    <w:rsid w:val="009414E6"/>
    <w:rsid w:val="0094346E"/>
    <w:rsid w:val="009440B7"/>
    <w:rsid w:val="00945A8E"/>
    <w:rsid w:val="0095450F"/>
    <w:rsid w:val="0095521F"/>
    <w:rsid w:val="0095615E"/>
    <w:rsid w:val="00956901"/>
    <w:rsid w:val="009572FF"/>
    <w:rsid w:val="00957441"/>
    <w:rsid w:val="00957465"/>
    <w:rsid w:val="0095768E"/>
    <w:rsid w:val="00962EC1"/>
    <w:rsid w:val="00971591"/>
    <w:rsid w:val="00974564"/>
    <w:rsid w:val="00974E99"/>
    <w:rsid w:val="009764FA"/>
    <w:rsid w:val="00980134"/>
    <w:rsid w:val="00980192"/>
    <w:rsid w:val="00982A22"/>
    <w:rsid w:val="00984704"/>
    <w:rsid w:val="00994D97"/>
    <w:rsid w:val="009A07B7"/>
    <w:rsid w:val="009A27E3"/>
    <w:rsid w:val="009A304C"/>
    <w:rsid w:val="009B07C8"/>
    <w:rsid w:val="009B1545"/>
    <w:rsid w:val="009B3B1D"/>
    <w:rsid w:val="009B3CBD"/>
    <w:rsid w:val="009B5023"/>
    <w:rsid w:val="009B543F"/>
    <w:rsid w:val="009B7532"/>
    <w:rsid w:val="009B785E"/>
    <w:rsid w:val="009B7D16"/>
    <w:rsid w:val="009C1BAE"/>
    <w:rsid w:val="009C26F8"/>
    <w:rsid w:val="009C3F50"/>
    <w:rsid w:val="009C5448"/>
    <w:rsid w:val="009C609E"/>
    <w:rsid w:val="009C72B7"/>
    <w:rsid w:val="009D00A4"/>
    <w:rsid w:val="009D25B8"/>
    <w:rsid w:val="009D26AB"/>
    <w:rsid w:val="009D3F1C"/>
    <w:rsid w:val="009D4D49"/>
    <w:rsid w:val="009D4DEE"/>
    <w:rsid w:val="009D5547"/>
    <w:rsid w:val="009E0BF1"/>
    <w:rsid w:val="009E12C2"/>
    <w:rsid w:val="009E16EC"/>
    <w:rsid w:val="009E433C"/>
    <w:rsid w:val="009E4A4D"/>
    <w:rsid w:val="009E6578"/>
    <w:rsid w:val="009F081F"/>
    <w:rsid w:val="009F13A7"/>
    <w:rsid w:val="009F4FD0"/>
    <w:rsid w:val="009F6CEA"/>
    <w:rsid w:val="00A04DC3"/>
    <w:rsid w:val="00A054C7"/>
    <w:rsid w:val="00A06A3D"/>
    <w:rsid w:val="00A10EBA"/>
    <w:rsid w:val="00A13083"/>
    <w:rsid w:val="00A13A7A"/>
    <w:rsid w:val="00A13E56"/>
    <w:rsid w:val="00A14644"/>
    <w:rsid w:val="00A2134D"/>
    <w:rsid w:val="00A227BF"/>
    <w:rsid w:val="00A24838"/>
    <w:rsid w:val="00A24AA0"/>
    <w:rsid w:val="00A251EE"/>
    <w:rsid w:val="00A2743E"/>
    <w:rsid w:val="00A30C33"/>
    <w:rsid w:val="00A30E75"/>
    <w:rsid w:val="00A346D6"/>
    <w:rsid w:val="00A34AA1"/>
    <w:rsid w:val="00A36FE6"/>
    <w:rsid w:val="00A4007A"/>
    <w:rsid w:val="00A4308C"/>
    <w:rsid w:val="00A43395"/>
    <w:rsid w:val="00A44836"/>
    <w:rsid w:val="00A47A65"/>
    <w:rsid w:val="00A50A78"/>
    <w:rsid w:val="00A524B5"/>
    <w:rsid w:val="00A549B3"/>
    <w:rsid w:val="00A56184"/>
    <w:rsid w:val="00A64752"/>
    <w:rsid w:val="00A67954"/>
    <w:rsid w:val="00A725C5"/>
    <w:rsid w:val="00A72ED7"/>
    <w:rsid w:val="00A73817"/>
    <w:rsid w:val="00A73DE2"/>
    <w:rsid w:val="00A740B1"/>
    <w:rsid w:val="00A748A1"/>
    <w:rsid w:val="00A777B1"/>
    <w:rsid w:val="00A80597"/>
    <w:rsid w:val="00A8083F"/>
    <w:rsid w:val="00A83C80"/>
    <w:rsid w:val="00A84989"/>
    <w:rsid w:val="00A90D86"/>
    <w:rsid w:val="00A91DBA"/>
    <w:rsid w:val="00A9329A"/>
    <w:rsid w:val="00A94A0F"/>
    <w:rsid w:val="00A9682B"/>
    <w:rsid w:val="00A97900"/>
    <w:rsid w:val="00AA06A6"/>
    <w:rsid w:val="00AA1D7A"/>
    <w:rsid w:val="00AA1E8B"/>
    <w:rsid w:val="00AA24EC"/>
    <w:rsid w:val="00AA3E01"/>
    <w:rsid w:val="00AB0BFA"/>
    <w:rsid w:val="00AB34FA"/>
    <w:rsid w:val="00AB4A37"/>
    <w:rsid w:val="00AB51ED"/>
    <w:rsid w:val="00AB69FA"/>
    <w:rsid w:val="00AB76B7"/>
    <w:rsid w:val="00AC33A2"/>
    <w:rsid w:val="00AC79E4"/>
    <w:rsid w:val="00AD036D"/>
    <w:rsid w:val="00AD38F7"/>
    <w:rsid w:val="00AD4D28"/>
    <w:rsid w:val="00AD52DF"/>
    <w:rsid w:val="00AE29EE"/>
    <w:rsid w:val="00AE6256"/>
    <w:rsid w:val="00AE65F1"/>
    <w:rsid w:val="00AE6BB4"/>
    <w:rsid w:val="00AE74AD"/>
    <w:rsid w:val="00AF159C"/>
    <w:rsid w:val="00AF3369"/>
    <w:rsid w:val="00AF47F6"/>
    <w:rsid w:val="00AF66A8"/>
    <w:rsid w:val="00AF796F"/>
    <w:rsid w:val="00B00769"/>
    <w:rsid w:val="00B01873"/>
    <w:rsid w:val="00B036AF"/>
    <w:rsid w:val="00B040E3"/>
    <w:rsid w:val="00B074AB"/>
    <w:rsid w:val="00B07717"/>
    <w:rsid w:val="00B0794C"/>
    <w:rsid w:val="00B13431"/>
    <w:rsid w:val="00B1533D"/>
    <w:rsid w:val="00B16EDF"/>
    <w:rsid w:val="00B17253"/>
    <w:rsid w:val="00B17D23"/>
    <w:rsid w:val="00B20BD3"/>
    <w:rsid w:val="00B256CC"/>
    <w:rsid w:val="00B2583D"/>
    <w:rsid w:val="00B300B1"/>
    <w:rsid w:val="00B31A41"/>
    <w:rsid w:val="00B3287F"/>
    <w:rsid w:val="00B33471"/>
    <w:rsid w:val="00B3400D"/>
    <w:rsid w:val="00B40199"/>
    <w:rsid w:val="00B42783"/>
    <w:rsid w:val="00B47F6D"/>
    <w:rsid w:val="00B502FF"/>
    <w:rsid w:val="00B505A9"/>
    <w:rsid w:val="00B528D3"/>
    <w:rsid w:val="00B529B1"/>
    <w:rsid w:val="00B53C27"/>
    <w:rsid w:val="00B5789C"/>
    <w:rsid w:val="00B61338"/>
    <w:rsid w:val="00B643DF"/>
    <w:rsid w:val="00B65300"/>
    <w:rsid w:val="00B67422"/>
    <w:rsid w:val="00B70BD4"/>
    <w:rsid w:val="00B712CA"/>
    <w:rsid w:val="00B73463"/>
    <w:rsid w:val="00B7541C"/>
    <w:rsid w:val="00B75D0F"/>
    <w:rsid w:val="00B76FD5"/>
    <w:rsid w:val="00B90123"/>
    <w:rsid w:val="00B9016D"/>
    <w:rsid w:val="00B95398"/>
    <w:rsid w:val="00B972ED"/>
    <w:rsid w:val="00BA0F98"/>
    <w:rsid w:val="00BA1517"/>
    <w:rsid w:val="00BA4E39"/>
    <w:rsid w:val="00BA5754"/>
    <w:rsid w:val="00BA67FD"/>
    <w:rsid w:val="00BA7C48"/>
    <w:rsid w:val="00BB055D"/>
    <w:rsid w:val="00BB1783"/>
    <w:rsid w:val="00BB5866"/>
    <w:rsid w:val="00BC1783"/>
    <w:rsid w:val="00BC251F"/>
    <w:rsid w:val="00BC26CA"/>
    <w:rsid w:val="00BC27F6"/>
    <w:rsid w:val="00BC39F4"/>
    <w:rsid w:val="00BD1587"/>
    <w:rsid w:val="00BD2637"/>
    <w:rsid w:val="00BD5462"/>
    <w:rsid w:val="00BD54F3"/>
    <w:rsid w:val="00BD6A20"/>
    <w:rsid w:val="00BD7EE1"/>
    <w:rsid w:val="00BE1EEC"/>
    <w:rsid w:val="00BE5568"/>
    <w:rsid w:val="00BE5764"/>
    <w:rsid w:val="00BE7295"/>
    <w:rsid w:val="00BF0D42"/>
    <w:rsid w:val="00BF1358"/>
    <w:rsid w:val="00BF616A"/>
    <w:rsid w:val="00C0050D"/>
    <w:rsid w:val="00C0106D"/>
    <w:rsid w:val="00C01918"/>
    <w:rsid w:val="00C03649"/>
    <w:rsid w:val="00C03944"/>
    <w:rsid w:val="00C06E84"/>
    <w:rsid w:val="00C133BE"/>
    <w:rsid w:val="00C14AFE"/>
    <w:rsid w:val="00C165AE"/>
    <w:rsid w:val="00C17621"/>
    <w:rsid w:val="00C222B4"/>
    <w:rsid w:val="00C262E4"/>
    <w:rsid w:val="00C26781"/>
    <w:rsid w:val="00C30AC4"/>
    <w:rsid w:val="00C31C5C"/>
    <w:rsid w:val="00C33E20"/>
    <w:rsid w:val="00C3407F"/>
    <w:rsid w:val="00C35CF6"/>
    <w:rsid w:val="00C3725B"/>
    <w:rsid w:val="00C45EF1"/>
    <w:rsid w:val="00C4696D"/>
    <w:rsid w:val="00C472A3"/>
    <w:rsid w:val="00C50EB7"/>
    <w:rsid w:val="00C522BE"/>
    <w:rsid w:val="00C533EC"/>
    <w:rsid w:val="00C5470E"/>
    <w:rsid w:val="00C55EFB"/>
    <w:rsid w:val="00C55FA9"/>
    <w:rsid w:val="00C56585"/>
    <w:rsid w:val="00C56B3F"/>
    <w:rsid w:val="00C61E62"/>
    <w:rsid w:val="00C6211D"/>
    <w:rsid w:val="00C65492"/>
    <w:rsid w:val="00C716E5"/>
    <w:rsid w:val="00C726A6"/>
    <w:rsid w:val="00C773D9"/>
    <w:rsid w:val="00C77E2E"/>
    <w:rsid w:val="00C80307"/>
    <w:rsid w:val="00C80ACE"/>
    <w:rsid w:val="00C81162"/>
    <w:rsid w:val="00C82B0E"/>
    <w:rsid w:val="00C83258"/>
    <w:rsid w:val="00C83666"/>
    <w:rsid w:val="00C8663B"/>
    <w:rsid w:val="00C870B5"/>
    <w:rsid w:val="00C907DF"/>
    <w:rsid w:val="00C91630"/>
    <w:rsid w:val="00C9558A"/>
    <w:rsid w:val="00C966EB"/>
    <w:rsid w:val="00C97BD1"/>
    <w:rsid w:val="00CA04B1"/>
    <w:rsid w:val="00CA2791"/>
    <w:rsid w:val="00CA2DFC"/>
    <w:rsid w:val="00CA3A20"/>
    <w:rsid w:val="00CA3B3D"/>
    <w:rsid w:val="00CA4EC9"/>
    <w:rsid w:val="00CA5250"/>
    <w:rsid w:val="00CB03D4"/>
    <w:rsid w:val="00CB0617"/>
    <w:rsid w:val="00CB08B6"/>
    <w:rsid w:val="00CB137B"/>
    <w:rsid w:val="00CB7460"/>
    <w:rsid w:val="00CC1FB5"/>
    <w:rsid w:val="00CC35EF"/>
    <w:rsid w:val="00CC5048"/>
    <w:rsid w:val="00CC6246"/>
    <w:rsid w:val="00CD6039"/>
    <w:rsid w:val="00CE3CD8"/>
    <w:rsid w:val="00CE5860"/>
    <w:rsid w:val="00CE5C16"/>
    <w:rsid w:val="00CE5E46"/>
    <w:rsid w:val="00CF1760"/>
    <w:rsid w:val="00CF49CC"/>
    <w:rsid w:val="00CF54C2"/>
    <w:rsid w:val="00CF7D18"/>
    <w:rsid w:val="00D0193D"/>
    <w:rsid w:val="00D01E30"/>
    <w:rsid w:val="00D02057"/>
    <w:rsid w:val="00D0239C"/>
    <w:rsid w:val="00D04F0B"/>
    <w:rsid w:val="00D0526F"/>
    <w:rsid w:val="00D07384"/>
    <w:rsid w:val="00D1152E"/>
    <w:rsid w:val="00D1463A"/>
    <w:rsid w:val="00D15E1B"/>
    <w:rsid w:val="00D17CA6"/>
    <w:rsid w:val="00D21535"/>
    <w:rsid w:val="00D22A93"/>
    <w:rsid w:val="00D24632"/>
    <w:rsid w:val="00D252C9"/>
    <w:rsid w:val="00D30DD3"/>
    <w:rsid w:val="00D32DDF"/>
    <w:rsid w:val="00D33571"/>
    <w:rsid w:val="00D3700C"/>
    <w:rsid w:val="00D37528"/>
    <w:rsid w:val="00D4573B"/>
    <w:rsid w:val="00D46498"/>
    <w:rsid w:val="00D60D9E"/>
    <w:rsid w:val="00D621BF"/>
    <w:rsid w:val="00D635E5"/>
    <w:rsid w:val="00D638E0"/>
    <w:rsid w:val="00D653B1"/>
    <w:rsid w:val="00D66C4C"/>
    <w:rsid w:val="00D74AE1"/>
    <w:rsid w:val="00D75D42"/>
    <w:rsid w:val="00D773A8"/>
    <w:rsid w:val="00D80B20"/>
    <w:rsid w:val="00D8315F"/>
    <w:rsid w:val="00D865A8"/>
    <w:rsid w:val="00D86CB3"/>
    <w:rsid w:val="00D9012A"/>
    <w:rsid w:val="00D929C7"/>
    <w:rsid w:val="00D92C2D"/>
    <w:rsid w:val="00D9361E"/>
    <w:rsid w:val="00D94F38"/>
    <w:rsid w:val="00D96BA1"/>
    <w:rsid w:val="00DA17CD"/>
    <w:rsid w:val="00DA35C6"/>
    <w:rsid w:val="00DB1FAD"/>
    <w:rsid w:val="00DB25B3"/>
    <w:rsid w:val="00DC60ED"/>
    <w:rsid w:val="00DC61D7"/>
    <w:rsid w:val="00DD041E"/>
    <w:rsid w:val="00DD0A0C"/>
    <w:rsid w:val="00DD157A"/>
    <w:rsid w:val="00DD17A8"/>
    <w:rsid w:val="00DD2417"/>
    <w:rsid w:val="00DD60F2"/>
    <w:rsid w:val="00DD6111"/>
    <w:rsid w:val="00DD7FD6"/>
    <w:rsid w:val="00DE0893"/>
    <w:rsid w:val="00DE21C5"/>
    <w:rsid w:val="00DE2814"/>
    <w:rsid w:val="00DE2C24"/>
    <w:rsid w:val="00DE3084"/>
    <w:rsid w:val="00DE6290"/>
    <w:rsid w:val="00DE6796"/>
    <w:rsid w:val="00DE6998"/>
    <w:rsid w:val="00DF11BC"/>
    <w:rsid w:val="00DF41B2"/>
    <w:rsid w:val="00DF6289"/>
    <w:rsid w:val="00E01166"/>
    <w:rsid w:val="00E01272"/>
    <w:rsid w:val="00E015AE"/>
    <w:rsid w:val="00E02A7E"/>
    <w:rsid w:val="00E02B2F"/>
    <w:rsid w:val="00E03067"/>
    <w:rsid w:val="00E03184"/>
    <w:rsid w:val="00E03846"/>
    <w:rsid w:val="00E0664E"/>
    <w:rsid w:val="00E069B6"/>
    <w:rsid w:val="00E11CE0"/>
    <w:rsid w:val="00E13A3D"/>
    <w:rsid w:val="00E16EB4"/>
    <w:rsid w:val="00E20A7D"/>
    <w:rsid w:val="00E21A27"/>
    <w:rsid w:val="00E21F1F"/>
    <w:rsid w:val="00E273C8"/>
    <w:rsid w:val="00E27A2F"/>
    <w:rsid w:val="00E27D2F"/>
    <w:rsid w:val="00E376FC"/>
    <w:rsid w:val="00E40DBC"/>
    <w:rsid w:val="00E4170D"/>
    <w:rsid w:val="00E419EC"/>
    <w:rsid w:val="00E42A94"/>
    <w:rsid w:val="00E44578"/>
    <w:rsid w:val="00E44826"/>
    <w:rsid w:val="00E4483D"/>
    <w:rsid w:val="00E451BA"/>
    <w:rsid w:val="00E454B5"/>
    <w:rsid w:val="00E458BF"/>
    <w:rsid w:val="00E5134A"/>
    <w:rsid w:val="00E5492E"/>
    <w:rsid w:val="00E54BFB"/>
    <w:rsid w:val="00E54CD7"/>
    <w:rsid w:val="00E575A9"/>
    <w:rsid w:val="00E6007B"/>
    <w:rsid w:val="00E62971"/>
    <w:rsid w:val="00E63A47"/>
    <w:rsid w:val="00E63B05"/>
    <w:rsid w:val="00E65E68"/>
    <w:rsid w:val="00E706E7"/>
    <w:rsid w:val="00E726EE"/>
    <w:rsid w:val="00E75A58"/>
    <w:rsid w:val="00E77242"/>
    <w:rsid w:val="00E818AD"/>
    <w:rsid w:val="00E83AD0"/>
    <w:rsid w:val="00E84229"/>
    <w:rsid w:val="00E84965"/>
    <w:rsid w:val="00E90E4E"/>
    <w:rsid w:val="00E913A6"/>
    <w:rsid w:val="00E9356E"/>
    <w:rsid w:val="00E9357F"/>
    <w:rsid w:val="00E9391E"/>
    <w:rsid w:val="00E959AF"/>
    <w:rsid w:val="00EA1052"/>
    <w:rsid w:val="00EA191B"/>
    <w:rsid w:val="00EA218F"/>
    <w:rsid w:val="00EA2D59"/>
    <w:rsid w:val="00EA3E41"/>
    <w:rsid w:val="00EA4F29"/>
    <w:rsid w:val="00EA57A5"/>
    <w:rsid w:val="00EA5B27"/>
    <w:rsid w:val="00EA5F83"/>
    <w:rsid w:val="00EA6F9D"/>
    <w:rsid w:val="00EB6F3C"/>
    <w:rsid w:val="00EB7955"/>
    <w:rsid w:val="00EC0739"/>
    <w:rsid w:val="00EC1E2C"/>
    <w:rsid w:val="00EC2B9A"/>
    <w:rsid w:val="00EC3723"/>
    <w:rsid w:val="00EC48A9"/>
    <w:rsid w:val="00EC568A"/>
    <w:rsid w:val="00EC70A0"/>
    <w:rsid w:val="00EC7C87"/>
    <w:rsid w:val="00ED030E"/>
    <w:rsid w:val="00ED2A8D"/>
    <w:rsid w:val="00ED2ACE"/>
    <w:rsid w:val="00ED3409"/>
    <w:rsid w:val="00ED4450"/>
    <w:rsid w:val="00ED780A"/>
    <w:rsid w:val="00ED7ADD"/>
    <w:rsid w:val="00ED7DA8"/>
    <w:rsid w:val="00EE1D77"/>
    <w:rsid w:val="00EE54CB"/>
    <w:rsid w:val="00EE6424"/>
    <w:rsid w:val="00EF1C54"/>
    <w:rsid w:val="00EF404B"/>
    <w:rsid w:val="00EF4870"/>
    <w:rsid w:val="00EF5B50"/>
    <w:rsid w:val="00EF5D3E"/>
    <w:rsid w:val="00F00171"/>
    <w:rsid w:val="00F00376"/>
    <w:rsid w:val="00F01F0C"/>
    <w:rsid w:val="00F02A5A"/>
    <w:rsid w:val="00F11368"/>
    <w:rsid w:val="00F11764"/>
    <w:rsid w:val="00F13B42"/>
    <w:rsid w:val="00F1439B"/>
    <w:rsid w:val="00F157E2"/>
    <w:rsid w:val="00F241D7"/>
    <w:rsid w:val="00F2488C"/>
    <w:rsid w:val="00F259E2"/>
    <w:rsid w:val="00F41AAF"/>
    <w:rsid w:val="00F41F0B"/>
    <w:rsid w:val="00F42656"/>
    <w:rsid w:val="00F45173"/>
    <w:rsid w:val="00F468E0"/>
    <w:rsid w:val="00F47DBF"/>
    <w:rsid w:val="00F527AC"/>
    <w:rsid w:val="00F5503F"/>
    <w:rsid w:val="00F55EE0"/>
    <w:rsid w:val="00F6101A"/>
    <w:rsid w:val="00F6135F"/>
    <w:rsid w:val="00F61B7D"/>
    <w:rsid w:val="00F61D83"/>
    <w:rsid w:val="00F6343E"/>
    <w:rsid w:val="00F65DD1"/>
    <w:rsid w:val="00F707B3"/>
    <w:rsid w:val="00F71135"/>
    <w:rsid w:val="00F7404E"/>
    <w:rsid w:val="00F74309"/>
    <w:rsid w:val="00F75B58"/>
    <w:rsid w:val="00F7793E"/>
    <w:rsid w:val="00F8016A"/>
    <w:rsid w:val="00F81247"/>
    <w:rsid w:val="00F82C35"/>
    <w:rsid w:val="00F84366"/>
    <w:rsid w:val="00F857C6"/>
    <w:rsid w:val="00F87A2C"/>
    <w:rsid w:val="00F90461"/>
    <w:rsid w:val="00F923FB"/>
    <w:rsid w:val="00FA00A3"/>
    <w:rsid w:val="00FA207F"/>
    <w:rsid w:val="00FA2AE8"/>
    <w:rsid w:val="00FA370D"/>
    <w:rsid w:val="00FA66F1"/>
    <w:rsid w:val="00FA79E8"/>
    <w:rsid w:val="00FB2441"/>
    <w:rsid w:val="00FC05E7"/>
    <w:rsid w:val="00FC06AF"/>
    <w:rsid w:val="00FC2F0B"/>
    <w:rsid w:val="00FC30AA"/>
    <w:rsid w:val="00FC378B"/>
    <w:rsid w:val="00FC3977"/>
    <w:rsid w:val="00FD0594"/>
    <w:rsid w:val="00FD2566"/>
    <w:rsid w:val="00FD2F16"/>
    <w:rsid w:val="00FD2FBB"/>
    <w:rsid w:val="00FD6065"/>
    <w:rsid w:val="00FE1D34"/>
    <w:rsid w:val="00FE244F"/>
    <w:rsid w:val="00FE2A6F"/>
    <w:rsid w:val="00FE3BB8"/>
    <w:rsid w:val="00FE3E2D"/>
    <w:rsid w:val="00FE543B"/>
    <w:rsid w:val="00FF1446"/>
    <w:rsid w:val="00FF6538"/>
    <w:rsid w:val="00FF77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6"/>
    <o:shapelayout v:ext="edit">
      <o:idmap v:ext="edit" data="1"/>
    </o:shapelayout>
  </w:shapeDefaults>
  <w:decimalSymbol w:val="."/>
  <w:listSeparator w:val=","/>
  <w14:docId w14:val="707AAE09"/>
  <w15:docId w15:val="{390577B7-2BC1-476C-98B5-97E52157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ADE"/>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AF796F"/>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3226">
      <w:bodyDiv w:val="1"/>
      <w:marLeft w:val="0"/>
      <w:marRight w:val="0"/>
      <w:marTop w:val="0"/>
      <w:marBottom w:val="0"/>
      <w:divBdr>
        <w:top w:val="none" w:sz="0" w:space="0" w:color="auto"/>
        <w:left w:val="none" w:sz="0" w:space="0" w:color="auto"/>
        <w:bottom w:val="none" w:sz="0" w:space="0" w:color="auto"/>
        <w:right w:val="none" w:sz="0" w:space="0" w:color="auto"/>
      </w:divBdr>
    </w:div>
    <w:div w:id="1005937880">
      <w:bodyDiv w:val="1"/>
      <w:marLeft w:val="0"/>
      <w:marRight w:val="0"/>
      <w:marTop w:val="0"/>
      <w:marBottom w:val="0"/>
      <w:divBdr>
        <w:top w:val="none" w:sz="0" w:space="0" w:color="auto"/>
        <w:left w:val="none" w:sz="0" w:space="0" w:color="auto"/>
        <w:bottom w:val="none" w:sz="0" w:space="0" w:color="auto"/>
        <w:right w:val="none" w:sz="0" w:space="0" w:color="auto"/>
      </w:divBdr>
    </w:div>
    <w:div w:id="1100838254">
      <w:bodyDiv w:val="1"/>
      <w:marLeft w:val="0"/>
      <w:marRight w:val="0"/>
      <w:marTop w:val="0"/>
      <w:marBottom w:val="0"/>
      <w:divBdr>
        <w:top w:val="none" w:sz="0" w:space="0" w:color="auto"/>
        <w:left w:val="none" w:sz="0" w:space="0" w:color="auto"/>
        <w:bottom w:val="none" w:sz="0" w:space="0" w:color="auto"/>
        <w:right w:val="none" w:sz="0" w:space="0" w:color="auto"/>
      </w:divBdr>
    </w:div>
    <w:div w:id="209751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A0EAF1-5582-4233-912C-6E8CD14C3B53}">
  <ds:schemaRefs>
    <ds:schemaRef ds:uri="http://schemas.microsoft.com/sharepoint/v3/contenttype/forms"/>
  </ds:schemaRefs>
</ds:datastoreItem>
</file>

<file path=customXml/itemProps2.xml><?xml version="1.0" encoding="utf-8"?>
<ds:datastoreItem xmlns:ds="http://schemas.openxmlformats.org/officeDocument/2006/customXml" ds:itemID="{68874E66-8D30-4AA5-BA85-867617D56A47}">
  <ds:schemaRefs>
    <ds:schemaRef ds:uri="http://schemas.openxmlformats.org/officeDocument/2006/bibliography"/>
  </ds:schemaRefs>
</ds:datastoreItem>
</file>

<file path=customXml/itemProps3.xml><?xml version="1.0" encoding="utf-8"?>
<ds:datastoreItem xmlns:ds="http://schemas.openxmlformats.org/officeDocument/2006/customXml" ds:itemID="{C0B40149-9109-49BE-83A1-D7CFEB647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C11311-29EB-4E8D-A6BD-4AF8D04D86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TotalTime>
  <Pages>17</Pages>
  <Words>6483</Words>
  <Characters>36957</Characters>
  <Application>Microsoft Office Word</Application>
  <DocSecurity>0</DocSecurity>
  <Lines>307</Lines>
  <Paragraphs>86</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43354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Barry</dc:creator>
  <cp:keywords/>
  <dc:description/>
  <cp:lastModifiedBy>Barry</cp:lastModifiedBy>
  <cp:revision>2</cp:revision>
  <dcterms:created xsi:type="dcterms:W3CDTF">2021-09-24T13:08:00Z</dcterms:created>
  <dcterms:modified xsi:type="dcterms:W3CDTF">2021-09-24T13:08:00Z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